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044F1" w:rsidRDefault="00096865" w:rsidP="00B46D58">
      <w:pPr>
        <w:pStyle w:val="BodyText"/>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F13AC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ЗАКУПКE У ОДНОГО ЛИЦА, ОБУСЛОВЛЕННАЯ БЕЗОТЛАГАТЕЛЬНОСТЬЮ</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760B37"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9310C5">
        <w:rPr>
          <w:rFonts w:ascii="GHEA Grapalat" w:hAnsi="GHEA Grapalat"/>
          <w:i w:val="0"/>
          <w:sz w:val="24"/>
          <w:szCs w:val="24"/>
          <w:lang w:val="en-US"/>
        </w:rPr>
        <w:t>22</w:t>
      </w:r>
      <w:r w:rsidR="00760B37" w:rsidRPr="00760B37">
        <w:rPr>
          <w:rFonts w:ascii="GHEA Grapalat" w:hAnsi="GHEA Grapalat"/>
          <w:i w:val="0"/>
          <w:sz w:val="24"/>
          <w:szCs w:val="24"/>
        </w:rPr>
        <w:t xml:space="preserve"> </w:t>
      </w:r>
      <w:r w:rsidR="009310C5">
        <w:rPr>
          <w:rFonts w:ascii="GHEA Grapalat" w:hAnsi="GHEA Grapalat"/>
          <w:i w:val="0"/>
          <w:sz w:val="24"/>
          <w:szCs w:val="24"/>
          <w:lang w:val="en-US"/>
        </w:rPr>
        <w:t>марта</w:t>
      </w:r>
      <w:r w:rsidR="00760B37" w:rsidRPr="00760B37">
        <w:rPr>
          <w:rFonts w:ascii="GHEA Grapalat" w:hAnsi="GHEA Grapalat"/>
          <w:i w:val="0"/>
          <w:sz w:val="24"/>
          <w:szCs w:val="24"/>
        </w:rPr>
        <w:t xml:space="preserve"> 2022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w:t>
      </w:r>
      <w:r w:rsidR="00760B37" w:rsidRPr="00760B37">
        <w:rPr>
          <w:rFonts w:ascii="GHEA Grapalat" w:hAnsi="GHEA Grapalat"/>
          <w:i w:val="0"/>
          <w:sz w:val="24"/>
          <w:szCs w:val="24"/>
        </w:rPr>
        <w:t>1</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60B37" w:rsidRPr="00760B37">
        <w:rPr>
          <w:rFonts w:ascii="GHEA Grapalat" w:hAnsi="GHEA Grapalat"/>
          <w:i w:val="0"/>
          <w:sz w:val="24"/>
          <w:szCs w:val="24"/>
        </w:rPr>
        <w:t>114М-ХМААПДБ-</w:t>
      </w:r>
      <w:r w:rsidR="009310C5">
        <w:rPr>
          <w:rFonts w:ascii="GHEA Grapalat" w:hAnsi="GHEA Grapalat"/>
          <w:i w:val="0"/>
          <w:sz w:val="24"/>
          <w:szCs w:val="24"/>
        </w:rPr>
        <w:t>22/11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760B37">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760B37" w:rsidRPr="00760B37">
        <w:rPr>
          <w:rFonts w:ascii="GHEA Grapalat" w:hAnsi="GHEA Grapalat"/>
          <w:i w:val="0"/>
          <w:sz w:val="24"/>
          <w:szCs w:val="24"/>
        </w:rPr>
        <w:t>ОНО "Детский сад-ясли</w:t>
      </w:r>
      <w:r w:rsidR="00760B37" w:rsidRPr="00760B37">
        <w:rPr>
          <w:rFonts w:ascii="Calibri" w:hAnsi="Calibri" w:cs="Calibri"/>
          <w:i w:val="0"/>
          <w:sz w:val="24"/>
          <w:szCs w:val="24"/>
        </w:rPr>
        <w:t> </w:t>
      </w:r>
      <w:r w:rsidR="00760B37" w:rsidRPr="00760B37">
        <w:rPr>
          <w:rFonts w:ascii="GHEA Grapalat" w:hAnsi="GHEA Grapalat"/>
          <w:i w:val="0"/>
          <w:sz w:val="24"/>
          <w:szCs w:val="24"/>
        </w:rPr>
        <w:t>N</w:t>
      </w:r>
      <w:r w:rsidR="00760B37" w:rsidRPr="00760B37">
        <w:rPr>
          <w:rFonts w:ascii="Calibri" w:hAnsi="Calibri" w:cs="Calibri"/>
          <w:i w:val="0"/>
          <w:sz w:val="24"/>
          <w:szCs w:val="24"/>
        </w:rPr>
        <w:t> </w:t>
      </w:r>
      <w:r w:rsidR="00760B37" w:rsidRPr="00760B37">
        <w:rPr>
          <w:rFonts w:ascii="GHEA Grapalat" w:hAnsi="GHEA Grapalat"/>
          <w:i w:val="0"/>
          <w:sz w:val="24"/>
          <w:szCs w:val="24"/>
        </w:rPr>
        <w:t xml:space="preserve">114 </w:t>
      </w:r>
      <w:r w:rsidR="00760B37" w:rsidRPr="00760B37">
        <w:rPr>
          <w:rFonts w:ascii="GHEA Grapalat" w:hAnsi="GHEA Grapalat" w:cs="GHEA Grapalat"/>
          <w:i w:val="0"/>
          <w:sz w:val="24"/>
          <w:szCs w:val="24"/>
        </w:rPr>
        <w:t>города</w:t>
      </w:r>
      <w:r w:rsidR="00760B37" w:rsidRPr="00760B37">
        <w:rPr>
          <w:rFonts w:ascii="Calibri" w:hAnsi="Calibri" w:cs="Calibri"/>
          <w:i w:val="0"/>
          <w:sz w:val="24"/>
          <w:szCs w:val="24"/>
        </w:rPr>
        <w:t> </w:t>
      </w:r>
      <w:r w:rsidR="00760B37" w:rsidRPr="00760B37">
        <w:rPr>
          <w:rFonts w:ascii="GHEA Grapalat" w:hAnsi="GHEA Grapalat" w:cs="GHEA Grapalat"/>
          <w:i w:val="0"/>
          <w:sz w:val="24"/>
          <w:szCs w:val="24"/>
        </w:rPr>
        <w:t>Еревана</w:t>
      </w:r>
      <w:r w:rsidR="00760B37" w:rsidRPr="00760B37">
        <w:rPr>
          <w:rFonts w:ascii="GHEA Grapalat" w:hAnsi="GHEA Grapalat"/>
          <w:i w:val="0"/>
          <w:sz w:val="24"/>
          <w:szCs w:val="24"/>
        </w:rPr>
        <w:t>"</w:t>
      </w:r>
      <w:r w:rsidRPr="009044F1">
        <w:rPr>
          <w:rFonts w:ascii="GHEA Grapalat" w:hAnsi="GHEA Grapalat"/>
          <w:i w:val="0"/>
          <w:sz w:val="24"/>
          <w:szCs w:val="24"/>
        </w:rPr>
        <w:t>, находящийся по адресу:</w:t>
      </w:r>
      <w:r w:rsidR="00760B37" w:rsidRPr="00760B37">
        <w:rPr>
          <w:rFonts w:ascii="GHEA Grapalat" w:hAnsi="GHEA Grapalat"/>
          <w:i w:val="0"/>
          <w:sz w:val="24"/>
          <w:szCs w:val="24"/>
        </w:rPr>
        <w:t xml:space="preserve"> Ереван, Нор Норк</w:t>
      </w:r>
      <w:r w:rsidR="00760B37" w:rsidRPr="00760B37">
        <w:rPr>
          <w:rFonts w:ascii="Calibri" w:hAnsi="Calibri" w:cs="Calibri"/>
          <w:i w:val="0"/>
          <w:sz w:val="24"/>
          <w:szCs w:val="24"/>
        </w:rPr>
        <w:t> </w:t>
      </w:r>
      <w:r w:rsidR="00760B37" w:rsidRPr="00760B37">
        <w:rPr>
          <w:rFonts w:ascii="GHEA Grapalat" w:hAnsi="GHEA Grapalat"/>
          <w:i w:val="0"/>
          <w:sz w:val="24"/>
          <w:szCs w:val="24"/>
        </w:rPr>
        <w:t xml:space="preserve"> </w:t>
      </w:r>
      <w:r w:rsidR="00760B37" w:rsidRPr="00760B37">
        <w:rPr>
          <w:rFonts w:ascii="GHEA Grapalat" w:hAnsi="GHEA Grapalat" w:cs="GHEA Grapalat"/>
          <w:i w:val="0"/>
          <w:sz w:val="24"/>
          <w:szCs w:val="24"/>
        </w:rPr>
        <w:t>улица</w:t>
      </w:r>
      <w:r w:rsidR="00760B37" w:rsidRPr="00760B37">
        <w:rPr>
          <w:rFonts w:ascii="GHEA Grapalat" w:hAnsi="GHEA Grapalat"/>
          <w:i w:val="0"/>
          <w:sz w:val="24"/>
          <w:szCs w:val="24"/>
        </w:rPr>
        <w:t xml:space="preserve"> </w:t>
      </w:r>
      <w:r w:rsidR="00760B37" w:rsidRPr="00760B37">
        <w:rPr>
          <w:rFonts w:ascii="GHEA Grapalat" w:hAnsi="GHEA Grapalat" w:cs="GHEA Grapalat"/>
          <w:i w:val="0"/>
          <w:sz w:val="24"/>
          <w:szCs w:val="24"/>
        </w:rPr>
        <w:t>Шопрона</w:t>
      </w:r>
      <w:r w:rsidR="00760B37" w:rsidRPr="00760B37">
        <w:rPr>
          <w:rFonts w:ascii="GHEA Grapalat" w:hAnsi="GHEA Grapalat"/>
          <w:i w:val="0"/>
          <w:sz w:val="24"/>
          <w:szCs w:val="24"/>
        </w:rPr>
        <w:t xml:space="preserve"> 6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760B37" w:rsidP="00B46D58">
      <w:pPr>
        <w:pStyle w:val="BodyTextIndent"/>
        <w:widowControl w:val="0"/>
        <w:spacing w:line="240" w:lineRule="auto"/>
        <w:ind w:firstLine="0"/>
        <w:rPr>
          <w:rFonts w:ascii="GHEA Grapalat" w:hAnsi="GHEA Grapalat"/>
          <w:i w:val="0"/>
          <w:sz w:val="24"/>
          <w:szCs w:val="24"/>
        </w:rPr>
      </w:pPr>
      <w:r w:rsidRPr="00760B37">
        <w:rPr>
          <w:rFonts w:ascii="GHEA Grapalat" w:hAnsi="GHEA Grapalat"/>
          <w:i w:val="0"/>
          <w:sz w:val="24"/>
          <w:szCs w:val="24"/>
        </w:rPr>
        <w:t xml:space="preserve">Продуктов питания </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760B37" w:rsidRPr="00760B37">
        <w:rPr>
          <w:rFonts w:ascii="GHEA Grapalat" w:hAnsi="GHEA Grapalat"/>
          <w:i w:val="0"/>
          <w:sz w:val="24"/>
          <w:szCs w:val="24"/>
        </w:rPr>
        <w:t>11։00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760B37">
        <w:rPr>
          <w:rFonts w:ascii="GHEA Grapalat" w:hAnsi="GHEA Grapalat"/>
          <w:i w:val="0"/>
          <w:sz w:val="24"/>
          <w:szCs w:val="24"/>
        </w:rPr>
        <w:t>2</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760B37">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lastRenderedPageBreak/>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760B37" w:rsidRPr="00760B37">
        <w:rPr>
          <w:rFonts w:ascii="GHEA Grapalat" w:hAnsi="GHEA Grapalat"/>
          <w:i w:val="0"/>
          <w:spacing w:val="6"/>
          <w:sz w:val="24"/>
          <w:szCs w:val="24"/>
        </w:rPr>
        <w:t>Ереван, Нор Норк</w:t>
      </w:r>
      <w:r w:rsidR="00760B37" w:rsidRPr="00760B37">
        <w:rPr>
          <w:rFonts w:ascii="Calibri" w:hAnsi="Calibri" w:cs="Calibri"/>
          <w:i w:val="0"/>
          <w:spacing w:val="6"/>
          <w:sz w:val="24"/>
          <w:szCs w:val="24"/>
        </w:rPr>
        <w:t> </w:t>
      </w:r>
      <w:r w:rsidR="00760B37" w:rsidRPr="00760B37">
        <w:rPr>
          <w:rFonts w:ascii="GHEA Grapalat" w:hAnsi="GHEA Grapalat"/>
          <w:i w:val="0"/>
          <w:spacing w:val="6"/>
          <w:sz w:val="24"/>
          <w:szCs w:val="24"/>
        </w:rPr>
        <w:t xml:space="preserve"> </w:t>
      </w:r>
      <w:r w:rsidR="00760B37" w:rsidRPr="00760B37">
        <w:rPr>
          <w:rFonts w:ascii="GHEA Grapalat" w:hAnsi="GHEA Grapalat" w:cs="GHEA Grapalat"/>
          <w:i w:val="0"/>
          <w:spacing w:val="6"/>
          <w:sz w:val="24"/>
          <w:szCs w:val="24"/>
        </w:rPr>
        <w:t>улица</w:t>
      </w:r>
      <w:r w:rsidR="00760B37" w:rsidRPr="00760B37">
        <w:rPr>
          <w:rFonts w:ascii="GHEA Grapalat" w:hAnsi="GHEA Grapalat"/>
          <w:i w:val="0"/>
          <w:spacing w:val="6"/>
          <w:sz w:val="24"/>
          <w:szCs w:val="24"/>
        </w:rPr>
        <w:t xml:space="preserve"> </w:t>
      </w:r>
      <w:r w:rsidR="00760B37" w:rsidRPr="00760B37">
        <w:rPr>
          <w:rFonts w:ascii="GHEA Grapalat" w:hAnsi="GHEA Grapalat" w:cs="GHEA Grapalat"/>
          <w:i w:val="0"/>
          <w:spacing w:val="6"/>
          <w:sz w:val="24"/>
          <w:szCs w:val="24"/>
        </w:rPr>
        <w:t>Шопрона</w:t>
      </w:r>
      <w:r w:rsidR="00760B37" w:rsidRPr="00760B37">
        <w:rPr>
          <w:rFonts w:ascii="GHEA Grapalat" w:hAnsi="GHEA Grapalat"/>
          <w:i w:val="0"/>
          <w:spacing w:val="6"/>
          <w:sz w:val="24"/>
          <w:szCs w:val="24"/>
        </w:rPr>
        <w:t xml:space="preserve"> 6</w:t>
      </w:r>
      <w:r w:rsidR="00760B37">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sidR="00760B37" w:rsidRPr="00760B37">
        <w:rPr>
          <w:rFonts w:ascii="GHEA Grapalat" w:hAnsi="GHEA Grapalat"/>
          <w:i w:val="0"/>
          <w:sz w:val="24"/>
          <w:szCs w:val="24"/>
        </w:rPr>
        <w:t xml:space="preserve">11։00 </w:t>
      </w:r>
      <w:r w:rsidRPr="000F0CA8">
        <w:rPr>
          <w:rFonts w:ascii="GHEA Grapalat" w:hAnsi="GHEA Grapalat"/>
          <w:i w:val="0"/>
          <w:sz w:val="24"/>
          <w:szCs w:val="24"/>
        </w:rPr>
        <w:t xml:space="preserve">часов </w:t>
      </w:r>
      <w:r w:rsidR="00760B37">
        <w:rPr>
          <w:rFonts w:ascii="GHEA Grapalat" w:hAnsi="GHEA Grapalat"/>
          <w:i w:val="0"/>
          <w:sz w:val="24"/>
          <w:szCs w:val="24"/>
        </w:rPr>
        <w:t>2</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760B37" w:rsidRPr="00760B37">
        <w:rPr>
          <w:rFonts w:ascii="GHEA Grapalat" w:hAnsi="GHEA Grapalat"/>
          <w:i w:val="0"/>
          <w:sz w:val="24"/>
          <w:szCs w:val="24"/>
        </w:rPr>
        <w:t>Ереван, Нор Норк</w:t>
      </w:r>
      <w:r w:rsidR="00760B37" w:rsidRPr="00760B37">
        <w:rPr>
          <w:rFonts w:ascii="Calibri" w:hAnsi="Calibri" w:cs="Calibri"/>
          <w:i w:val="0"/>
          <w:sz w:val="24"/>
          <w:szCs w:val="24"/>
        </w:rPr>
        <w:t> </w:t>
      </w:r>
      <w:r w:rsidR="00760B37" w:rsidRPr="00760B37">
        <w:rPr>
          <w:rFonts w:ascii="GHEA Grapalat" w:hAnsi="GHEA Grapalat"/>
          <w:i w:val="0"/>
          <w:sz w:val="24"/>
          <w:szCs w:val="24"/>
        </w:rPr>
        <w:t xml:space="preserve"> </w:t>
      </w:r>
      <w:r w:rsidR="00760B37" w:rsidRPr="00760B37">
        <w:rPr>
          <w:rFonts w:ascii="GHEA Grapalat" w:hAnsi="GHEA Grapalat" w:cs="GHEA Grapalat"/>
          <w:i w:val="0"/>
          <w:sz w:val="24"/>
          <w:szCs w:val="24"/>
        </w:rPr>
        <w:t>улица</w:t>
      </w:r>
      <w:r w:rsidR="00760B37" w:rsidRPr="00760B37">
        <w:rPr>
          <w:rFonts w:ascii="GHEA Grapalat" w:hAnsi="GHEA Grapalat"/>
          <w:i w:val="0"/>
          <w:sz w:val="24"/>
          <w:szCs w:val="24"/>
        </w:rPr>
        <w:t xml:space="preserve"> </w:t>
      </w:r>
      <w:r w:rsidR="00760B37" w:rsidRPr="00760B37">
        <w:rPr>
          <w:rFonts w:ascii="GHEA Grapalat" w:hAnsi="GHEA Grapalat" w:cs="GHEA Grapalat"/>
          <w:i w:val="0"/>
          <w:sz w:val="24"/>
          <w:szCs w:val="24"/>
        </w:rPr>
        <w:t>Шопрона</w:t>
      </w:r>
      <w:r w:rsidR="00760B37" w:rsidRPr="00760B37">
        <w:rPr>
          <w:rFonts w:ascii="GHEA Grapalat" w:hAnsi="GHEA Grapalat"/>
          <w:i w:val="0"/>
          <w:sz w:val="24"/>
          <w:szCs w:val="24"/>
        </w:rPr>
        <w:t xml:space="preserve"> 6</w:t>
      </w:r>
      <w:r w:rsidRPr="000F0CA8">
        <w:rPr>
          <w:rFonts w:ascii="GHEA Grapalat" w:hAnsi="GHEA Grapalat"/>
          <w:i w:val="0"/>
          <w:sz w:val="24"/>
          <w:szCs w:val="24"/>
        </w:rPr>
        <w:t xml:space="preserve">, в </w:t>
      </w:r>
      <w:r w:rsidR="00760B37" w:rsidRPr="00760B37">
        <w:rPr>
          <w:rFonts w:ascii="GHEA Grapalat" w:hAnsi="GHEA Grapalat"/>
          <w:i w:val="0"/>
          <w:sz w:val="24"/>
          <w:szCs w:val="24"/>
        </w:rPr>
        <w:t>11։00</w:t>
      </w:r>
      <w:r>
        <w:rPr>
          <w:rFonts w:ascii="GHEA Grapalat" w:hAnsi="GHEA Grapalat"/>
          <w:i w:val="0"/>
          <w:sz w:val="24"/>
          <w:szCs w:val="24"/>
        </w:rPr>
        <w:t xml:space="preserve"> часов </w:t>
      </w:r>
      <w:r w:rsidR="009310C5">
        <w:rPr>
          <w:rFonts w:ascii="GHEA Grapalat" w:hAnsi="GHEA Grapalat"/>
          <w:i w:val="0"/>
          <w:sz w:val="24"/>
          <w:szCs w:val="24"/>
          <w:lang w:val="en-US"/>
        </w:rPr>
        <w:t>24</w:t>
      </w:r>
      <w:r w:rsidR="00760B37" w:rsidRPr="00760B37">
        <w:rPr>
          <w:rFonts w:ascii="GHEA Grapalat" w:hAnsi="GHEA Grapalat"/>
          <w:i w:val="0"/>
          <w:sz w:val="24"/>
          <w:szCs w:val="24"/>
        </w:rPr>
        <w:t xml:space="preserve"> </w:t>
      </w:r>
      <w:r w:rsidR="009310C5">
        <w:rPr>
          <w:rFonts w:ascii="GHEA Grapalat" w:hAnsi="GHEA Grapalat"/>
          <w:i w:val="0"/>
          <w:sz w:val="24"/>
          <w:szCs w:val="24"/>
          <w:lang w:val="en-US"/>
        </w:rPr>
        <w:t>марта</w:t>
      </w:r>
      <w:r w:rsidR="00760B37" w:rsidRPr="00760B37">
        <w:rPr>
          <w:rFonts w:ascii="GHEA Grapalat" w:hAnsi="GHEA Grapalat"/>
          <w:i w:val="0"/>
          <w:sz w:val="24"/>
          <w:szCs w:val="24"/>
        </w:rPr>
        <w:t xml:space="preserve"> 2022</w:t>
      </w:r>
      <w:r w:rsidR="00760B37">
        <w:rPr>
          <w:rFonts w:ascii="GHEA Grapalat" w:hAnsi="GHEA Grapalat"/>
          <w:i w:val="0"/>
          <w:sz w:val="24"/>
          <w:szCs w:val="24"/>
        </w:rPr>
        <w:t xml:space="preserve"> г</w:t>
      </w:r>
      <w:r>
        <w:rPr>
          <w:rFonts w:ascii="GHEA Grapalat" w:hAnsi="GHEA Grapalat"/>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754697" w:rsidRPr="003A1EBB" w:rsidRDefault="00754697" w:rsidP="00760B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760B37" w:rsidRPr="00760B37">
        <w:rPr>
          <w:rFonts w:ascii="GHEA Grapalat" w:hAnsi="GHEA Grapalat"/>
          <w:i w:val="0"/>
          <w:sz w:val="24"/>
          <w:szCs w:val="24"/>
        </w:rPr>
        <w:t>Цолак Акопян</w:t>
      </w: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760B37" w:rsidRPr="00760B37">
        <w:rPr>
          <w:rFonts w:ascii="GHEA Grapalat" w:hAnsi="GHEA Grapalat"/>
          <w:i w:val="0"/>
          <w:sz w:val="24"/>
          <w:szCs w:val="24"/>
        </w:rPr>
        <w:t>093 36 06 30</w:t>
      </w: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760B37" w:rsidRPr="00760B37">
        <w:rPr>
          <w:rFonts w:ascii="GHEA Grapalat" w:hAnsi="GHEA Grapalat"/>
          <w:i w:val="0"/>
          <w:sz w:val="24"/>
          <w:szCs w:val="24"/>
        </w:rPr>
        <w:t>tsolak.hakobyan@yahoo.com</w:t>
      </w:r>
    </w:p>
    <w:p w:rsidR="00754697" w:rsidRPr="009044F1" w:rsidRDefault="00754697" w:rsidP="00B46D58">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sidR="00760B37" w:rsidRPr="00760B37">
        <w:rPr>
          <w:rFonts w:ascii="GHEA Grapalat" w:hAnsi="GHEA Grapalat"/>
          <w:i w:val="0"/>
          <w:sz w:val="24"/>
          <w:szCs w:val="24"/>
        </w:rPr>
        <w:t>ОНО "Детский сад-ясли</w:t>
      </w:r>
      <w:r w:rsidR="00760B37" w:rsidRPr="00760B37">
        <w:rPr>
          <w:rFonts w:ascii="Calibri" w:hAnsi="Calibri" w:cs="Calibri"/>
          <w:i w:val="0"/>
          <w:sz w:val="24"/>
          <w:szCs w:val="24"/>
        </w:rPr>
        <w:t> </w:t>
      </w:r>
      <w:r w:rsidR="00760B37" w:rsidRPr="00760B37">
        <w:rPr>
          <w:rFonts w:ascii="GHEA Grapalat" w:hAnsi="GHEA Grapalat"/>
          <w:i w:val="0"/>
          <w:sz w:val="24"/>
          <w:szCs w:val="24"/>
        </w:rPr>
        <w:t>N</w:t>
      </w:r>
      <w:r w:rsidR="00760B37" w:rsidRPr="00760B37">
        <w:rPr>
          <w:rFonts w:ascii="Calibri" w:hAnsi="Calibri" w:cs="Calibri"/>
          <w:i w:val="0"/>
          <w:sz w:val="24"/>
          <w:szCs w:val="24"/>
        </w:rPr>
        <w:t> </w:t>
      </w:r>
      <w:r w:rsidR="00760B37" w:rsidRPr="00760B37">
        <w:rPr>
          <w:rFonts w:ascii="GHEA Grapalat" w:hAnsi="GHEA Grapalat"/>
          <w:i w:val="0"/>
          <w:sz w:val="24"/>
          <w:szCs w:val="24"/>
        </w:rPr>
        <w:t xml:space="preserve">114 </w:t>
      </w:r>
      <w:r w:rsidR="00760B37" w:rsidRPr="00760B37">
        <w:rPr>
          <w:rFonts w:ascii="GHEA Grapalat" w:hAnsi="GHEA Grapalat" w:cs="GHEA Grapalat"/>
          <w:i w:val="0"/>
          <w:sz w:val="24"/>
          <w:szCs w:val="24"/>
        </w:rPr>
        <w:t>города</w:t>
      </w:r>
      <w:r w:rsidR="00760B37" w:rsidRPr="00760B37">
        <w:rPr>
          <w:rFonts w:ascii="Calibri" w:hAnsi="Calibri" w:cs="Calibri"/>
          <w:i w:val="0"/>
          <w:sz w:val="24"/>
          <w:szCs w:val="24"/>
        </w:rPr>
        <w:t> </w:t>
      </w:r>
      <w:r w:rsidR="00760B37" w:rsidRPr="00760B37">
        <w:rPr>
          <w:rFonts w:ascii="GHEA Grapalat" w:hAnsi="GHEA Grapalat" w:cs="GHEA Grapalat"/>
          <w:i w:val="0"/>
          <w:sz w:val="24"/>
          <w:szCs w:val="24"/>
        </w:rPr>
        <w:t>Еревана</w:t>
      </w:r>
      <w:r w:rsidR="00760B37" w:rsidRPr="00760B37">
        <w:rPr>
          <w:rFonts w:ascii="GHEA Grapalat" w:hAnsi="GHEA Grapalat"/>
          <w:i w:val="0"/>
          <w:sz w:val="24"/>
          <w:szCs w:val="24"/>
        </w:rPr>
        <w:t>"</w:t>
      </w:r>
    </w:p>
    <w:p w:rsidR="00915A97" w:rsidRPr="00D5443D" w:rsidRDefault="001F1DF7" w:rsidP="00B46D58">
      <w:pPr>
        <w:pStyle w:val="BodyTextIndent"/>
        <w:widowControl w:val="0"/>
        <w:spacing w:after="160" w:line="240" w:lineRule="auto"/>
        <w:ind w:left="3969" w:firstLine="0"/>
        <w:rPr>
          <w:rFonts w:ascii="GHEA Grapalat" w:hAnsi="GHEA Grapalat"/>
          <w:i w:val="0"/>
          <w:sz w:val="16"/>
          <w:szCs w:val="16"/>
        </w:rPr>
      </w:pPr>
      <w:r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Pr>
          <w:rFonts w:ascii="GHEA Grapalat" w:hAnsi="GHEA Grapalat"/>
          <w:i w:val="0"/>
          <w:sz w:val="16"/>
          <w:szCs w:val="16"/>
          <w:lang w:val="hy-AM"/>
        </w:rPr>
        <w:t xml:space="preserve"> </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F13ACE">
        <w:rPr>
          <w:rFonts w:ascii="GHEA Grapalat" w:hAnsi="GHEA Grapalat"/>
        </w:rPr>
        <w:t>закупки у одного лица, обусловленная безотлагательностью</w:t>
      </w:r>
      <w:r w:rsidR="001B32D9" w:rsidRPr="001B32D9">
        <w:rPr>
          <w:rFonts w:ascii="GHEA Grapalat" w:hAnsi="GHEA Grapalat" w:cs="Sylfaen"/>
          <w:i/>
        </w:rPr>
        <w:br/>
      </w:r>
      <w:r w:rsidR="00096865" w:rsidRPr="009044F1">
        <w:rPr>
          <w:rFonts w:ascii="GHEA Grapalat" w:hAnsi="GHEA Grapalat"/>
          <w:i/>
        </w:rPr>
        <w:t xml:space="preserve">под кодом </w:t>
      </w:r>
      <w:r w:rsidR="00760B37" w:rsidRPr="00760B37">
        <w:rPr>
          <w:rFonts w:ascii="GHEA Grapalat" w:hAnsi="GHEA Grapalat"/>
          <w:i/>
        </w:rPr>
        <w:t>114М-ХМААПДБ-</w:t>
      </w:r>
      <w:r w:rsidR="009310C5">
        <w:rPr>
          <w:rFonts w:ascii="GHEA Grapalat" w:hAnsi="GHEA Grapalat"/>
          <w:i/>
        </w:rPr>
        <w:t>22/11</w:t>
      </w:r>
      <w:r w:rsidR="001B32D9" w:rsidRPr="001B32D9">
        <w:rPr>
          <w:rFonts w:ascii="GHEA Grapalat" w:hAnsi="GHEA Grapalat" w:cs="Times Armenian"/>
          <w:i/>
        </w:rPr>
        <w:br/>
      </w:r>
      <w:r w:rsidR="00A46F92">
        <w:rPr>
          <w:rFonts w:ascii="GHEA Grapalat" w:hAnsi="GHEA Grapalat"/>
          <w:i/>
        </w:rPr>
        <w:t xml:space="preserve">№ </w:t>
      </w:r>
      <w:r w:rsidR="00096865" w:rsidRPr="009044F1">
        <w:rPr>
          <w:rFonts w:ascii="GHEA Grapalat" w:hAnsi="GHEA Grapalat"/>
          <w:i/>
        </w:rPr>
        <w:t>___</w:t>
      </w:r>
      <w:r w:rsidR="00760B37">
        <w:rPr>
          <w:rFonts w:ascii="GHEA Grapalat" w:hAnsi="GHEA Grapalat"/>
          <w:i/>
        </w:rPr>
        <w:t>1</w:t>
      </w:r>
      <w:r w:rsidR="00096865" w:rsidRPr="009044F1">
        <w:rPr>
          <w:rFonts w:ascii="GHEA Grapalat" w:hAnsi="GHEA Grapalat"/>
          <w:i/>
        </w:rPr>
        <w:t xml:space="preserve">____ от </w:t>
      </w:r>
      <w:r w:rsidR="009310C5">
        <w:rPr>
          <w:rFonts w:ascii="GHEA Grapalat" w:hAnsi="GHEA Grapalat"/>
          <w:i/>
          <w:lang w:val="en-US"/>
        </w:rPr>
        <w:t>22</w:t>
      </w:r>
      <w:r w:rsidR="00760B37" w:rsidRPr="00760B37">
        <w:rPr>
          <w:rFonts w:ascii="GHEA Grapalat" w:hAnsi="GHEA Grapalat"/>
          <w:i/>
        </w:rPr>
        <w:t xml:space="preserve"> </w:t>
      </w:r>
      <w:r w:rsidR="009310C5">
        <w:rPr>
          <w:rFonts w:ascii="GHEA Grapalat" w:hAnsi="GHEA Grapalat"/>
          <w:i/>
          <w:lang w:val="en-US"/>
        </w:rPr>
        <w:t>марта</w:t>
      </w:r>
      <w:r w:rsidR="00760B37" w:rsidRPr="00760B37">
        <w:rPr>
          <w:rFonts w:ascii="GHEA Grapalat" w:hAnsi="GHEA Grapalat"/>
          <w:i/>
        </w:rPr>
        <w:t xml:space="preserve"> 2022</w:t>
      </w:r>
      <w:r w:rsidR="00760B37">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760B37" w:rsidP="00B46D58">
      <w:pPr>
        <w:pStyle w:val="BodyText"/>
        <w:widowControl w:val="0"/>
        <w:spacing w:after="160"/>
        <w:ind w:right="-7" w:firstLine="567"/>
        <w:jc w:val="center"/>
        <w:rPr>
          <w:rFonts w:ascii="GHEA Grapalat" w:hAnsi="GHEA Grapalat"/>
        </w:rPr>
      </w:pPr>
      <w:r w:rsidRPr="00760B37">
        <w:rPr>
          <w:rFonts w:ascii="GHEA Grapalat" w:hAnsi="GHEA Grapalat"/>
          <w:i/>
        </w:rPr>
        <w:t>ОНО "Детский сад-ясли</w:t>
      </w:r>
      <w:r w:rsidRPr="00760B37">
        <w:rPr>
          <w:rFonts w:ascii="Calibri" w:hAnsi="Calibri" w:cs="Calibri"/>
          <w:i/>
        </w:rPr>
        <w:t> </w:t>
      </w:r>
      <w:r w:rsidRPr="00760B37">
        <w:rPr>
          <w:rFonts w:ascii="GHEA Grapalat" w:hAnsi="GHEA Grapalat"/>
          <w:i/>
        </w:rPr>
        <w:t>N</w:t>
      </w:r>
      <w:r w:rsidRPr="00760B37">
        <w:rPr>
          <w:rFonts w:ascii="Calibri" w:hAnsi="Calibri" w:cs="Calibri"/>
          <w:i/>
        </w:rPr>
        <w:t> </w:t>
      </w:r>
      <w:r w:rsidRPr="00760B37">
        <w:rPr>
          <w:rFonts w:ascii="GHEA Grapalat" w:hAnsi="GHEA Grapalat"/>
          <w:i/>
        </w:rPr>
        <w:t xml:space="preserve">114 </w:t>
      </w:r>
      <w:r w:rsidRPr="00760B37">
        <w:rPr>
          <w:rFonts w:ascii="GHEA Grapalat" w:hAnsi="GHEA Grapalat" w:cs="GHEA Grapalat"/>
          <w:i/>
        </w:rPr>
        <w:t>города</w:t>
      </w:r>
      <w:r w:rsidRPr="00760B37">
        <w:rPr>
          <w:rFonts w:ascii="Calibri" w:hAnsi="Calibri" w:cs="Calibri"/>
          <w:i/>
        </w:rPr>
        <w:t> </w:t>
      </w:r>
      <w:r w:rsidRPr="00760B37">
        <w:rPr>
          <w:rFonts w:ascii="GHEA Grapalat" w:hAnsi="GHEA Grapalat" w:cs="GHEA Grapalat"/>
          <w:i/>
        </w:rPr>
        <w:t>Еревана</w:t>
      </w:r>
      <w:r w:rsidRPr="00760B37">
        <w:rPr>
          <w:rFonts w:ascii="GHEA Grapalat" w:hAnsi="GHEA Grapalat"/>
          <w:i/>
        </w:rPr>
        <w:t>"</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F13ACE" w:rsidP="00B46D58">
      <w:pPr>
        <w:pStyle w:val="BodyText"/>
        <w:widowControl w:val="0"/>
        <w:spacing w:after="160"/>
        <w:ind w:right="-7"/>
        <w:jc w:val="center"/>
        <w:rPr>
          <w:rFonts w:ascii="GHEA Grapalat" w:hAnsi="GHEA Grapalat"/>
        </w:rPr>
      </w:pPr>
      <w:r>
        <w:rPr>
          <w:rFonts w:ascii="GHEA Grapalat" w:hAnsi="GHEA Grapalat"/>
        </w:rPr>
        <w:t>НА ЗАКУПКУ У ОДНОГО ЛИЦА, ОБУСЛОВЛЕННАЯ БЕЗОТЛАГАТЕЛЬНОСТЬЮ</w:t>
      </w:r>
      <w:r w:rsidR="002B32D6" w:rsidRPr="009044F1">
        <w:rPr>
          <w:rFonts w:ascii="GHEA Grapalat" w:hAnsi="GHEA Grapalat"/>
        </w:rPr>
        <w:t xml:space="preserve">, ОБЪЯВЛЕННЫЙ С ЦЕЛЬЮ ПРИОБРЕТЕНИЯ </w:t>
      </w:r>
      <w:r w:rsidR="00760B37" w:rsidRPr="00760B37">
        <w:rPr>
          <w:rFonts w:ascii="GHEA Grapalat" w:hAnsi="GHEA Grapalat"/>
        </w:rPr>
        <w:t xml:space="preserve">ПРОДУКТОВ ПИТАНИЯ </w:t>
      </w:r>
      <w:r w:rsidR="00760B37" w:rsidRPr="009044F1">
        <w:rPr>
          <w:rFonts w:ascii="GHEA Grapalat" w:hAnsi="GHEA Grapalat"/>
        </w:rPr>
        <w:t xml:space="preserve">ДЛЯ НУЖД </w:t>
      </w:r>
      <w:r w:rsidR="00760B37" w:rsidRPr="00760B37">
        <w:rPr>
          <w:rFonts w:ascii="GHEA Grapalat" w:hAnsi="GHEA Grapalat"/>
        </w:rPr>
        <w:t>ОНО "ДЕТСКИЙ САД-ЯСЛИ</w:t>
      </w:r>
      <w:r w:rsidR="00760B37" w:rsidRPr="00760B37">
        <w:rPr>
          <w:rFonts w:ascii="Calibri" w:hAnsi="Calibri" w:cs="Calibri"/>
        </w:rPr>
        <w:t> </w:t>
      </w:r>
      <w:r w:rsidR="00760B37" w:rsidRPr="00760B37">
        <w:rPr>
          <w:rFonts w:ascii="GHEA Grapalat" w:hAnsi="GHEA Grapalat"/>
        </w:rPr>
        <w:t>N</w:t>
      </w:r>
      <w:r w:rsidR="00760B37" w:rsidRPr="00760B37">
        <w:rPr>
          <w:rFonts w:ascii="Calibri" w:hAnsi="Calibri" w:cs="Calibri"/>
        </w:rPr>
        <w:t> </w:t>
      </w:r>
      <w:r w:rsidR="00760B37" w:rsidRPr="00760B37">
        <w:rPr>
          <w:rFonts w:ascii="GHEA Grapalat" w:hAnsi="GHEA Grapalat"/>
        </w:rPr>
        <w:t xml:space="preserve">114 </w:t>
      </w:r>
      <w:r w:rsidR="00760B37" w:rsidRPr="00760B37">
        <w:rPr>
          <w:rFonts w:ascii="GHEA Grapalat" w:hAnsi="GHEA Grapalat" w:cs="GHEA Grapalat"/>
        </w:rPr>
        <w:t>ГОРОДА</w:t>
      </w:r>
      <w:r w:rsidR="00760B37" w:rsidRPr="00760B37">
        <w:rPr>
          <w:rFonts w:ascii="Calibri" w:hAnsi="Calibri" w:cs="Calibri"/>
        </w:rPr>
        <w:t> </w:t>
      </w:r>
      <w:r w:rsidR="00760B37" w:rsidRPr="00760B37">
        <w:rPr>
          <w:rFonts w:ascii="GHEA Grapalat" w:hAnsi="GHEA Grapalat" w:cs="GHEA Grapalat"/>
        </w:rPr>
        <w:t>ЕРЕВАНА</w:t>
      </w:r>
      <w:r w:rsidR="00760B37" w:rsidRPr="00760B37">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w:t>
      </w:r>
      <w:r w:rsidR="00F13ACE">
        <w:rPr>
          <w:rFonts w:ascii="GHEA Grapalat" w:hAnsi="GHEA Grapalat"/>
          <w:b/>
        </w:rPr>
        <w:t>НА ЗАКУПКУ У ОДНОГО ЛИЦА, ОБУСЛОВЛЕННАЯ БЕЗОТЛАГАТЕЛЬНОСТЬЮ</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760B37" w:rsidRPr="00760B37" w:rsidRDefault="00760B37" w:rsidP="00760B37">
      <w:pPr>
        <w:pStyle w:val="BodyText"/>
        <w:widowControl w:val="0"/>
        <w:spacing w:after="160"/>
        <w:ind w:right="-7"/>
        <w:jc w:val="center"/>
        <w:rPr>
          <w:rFonts w:ascii="GHEA Grapalat" w:hAnsi="GHEA Grapalat"/>
          <w:b/>
        </w:rPr>
      </w:pPr>
      <w:r w:rsidRPr="00760B37">
        <w:rPr>
          <w:rFonts w:ascii="GHEA Grapalat" w:hAnsi="GHEA Grapalat"/>
          <w:b/>
        </w:rPr>
        <w:t>ПРОДУКТОВ ПИТАНИЯ ДЛЯ НУЖД ОНО "ДЕТСКИЙ САД-ЯСЛИ</w:t>
      </w:r>
      <w:r w:rsidRPr="00760B37">
        <w:rPr>
          <w:rFonts w:ascii="Calibri" w:hAnsi="Calibri" w:cs="Calibri"/>
          <w:b/>
        </w:rPr>
        <w:t> </w:t>
      </w:r>
      <w:r w:rsidRPr="00760B37">
        <w:rPr>
          <w:rFonts w:ascii="GHEA Grapalat" w:hAnsi="GHEA Grapalat"/>
          <w:b/>
        </w:rPr>
        <w:t>N</w:t>
      </w:r>
      <w:r w:rsidRPr="00760B37">
        <w:rPr>
          <w:rFonts w:ascii="Calibri" w:hAnsi="Calibri" w:cs="Calibri"/>
          <w:b/>
        </w:rPr>
        <w:t> </w:t>
      </w:r>
      <w:r w:rsidRPr="00760B37">
        <w:rPr>
          <w:rFonts w:ascii="GHEA Grapalat" w:hAnsi="GHEA Grapalat"/>
          <w:b/>
        </w:rPr>
        <w:t xml:space="preserve">114 </w:t>
      </w:r>
      <w:r w:rsidRPr="00760B37">
        <w:rPr>
          <w:rFonts w:ascii="GHEA Grapalat" w:hAnsi="GHEA Grapalat" w:cs="GHEA Grapalat"/>
          <w:b/>
        </w:rPr>
        <w:t>ГОРОДА</w:t>
      </w:r>
      <w:r w:rsidRPr="00760B37">
        <w:rPr>
          <w:rFonts w:ascii="Calibri" w:hAnsi="Calibri" w:cs="Calibri"/>
          <w:b/>
        </w:rPr>
        <w:t> </w:t>
      </w:r>
      <w:r w:rsidRPr="00760B37">
        <w:rPr>
          <w:rFonts w:ascii="GHEA Grapalat" w:hAnsi="GHEA Grapalat" w:cs="GHEA Grapalat"/>
          <w:b/>
        </w:rPr>
        <w:t>ЕРЕВАНА</w:t>
      </w:r>
      <w:r w:rsidRPr="00760B37">
        <w:rPr>
          <w:rFonts w:ascii="GHEA Grapalat" w:hAnsi="GHEA Grapalat"/>
          <w:b/>
        </w:rPr>
        <w:t>"</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F13ACE">
        <w:rPr>
          <w:rFonts w:ascii="GHEA Grapalat" w:hAnsi="GHEA Grapalat"/>
          <w:b/>
        </w:rPr>
        <w:lastRenderedPageBreak/>
        <w:t>НА ЗАКУПКУ У ОДНОГО ЛИЦА, ОБУСЛОВЛЕННАЯ БЕЗОТЛАГАТЕЛЬНОСТЬЮ</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F13ACE">
        <w:rPr>
          <w:rFonts w:ascii="GHEA Grapalat" w:hAnsi="GHEA Grapalat"/>
          <w:spacing w:val="-6"/>
        </w:rPr>
        <w:t>о закупкe у одного лица, обусловленная безотлагательностью</w:t>
      </w:r>
      <w:r w:rsidR="00096865" w:rsidRPr="006D2DF7">
        <w:rPr>
          <w:rFonts w:ascii="GHEA Grapalat" w:hAnsi="GHEA Grapalat"/>
          <w:spacing w:val="-6"/>
        </w:rPr>
        <w:t xml:space="preserve">, проводимом под кодом </w:t>
      </w:r>
      <w:r w:rsidR="00760B37">
        <w:rPr>
          <w:rFonts w:ascii="GHEA Grapalat" w:hAnsi="GHEA Grapalat"/>
          <w:spacing w:val="-6"/>
        </w:rPr>
        <w:t>114М-ХМААПДБ-</w:t>
      </w:r>
      <w:r w:rsidR="009310C5">
        <w:rPr>
          <w:rFonts w:ascii="GHEA Grapalat" w:hAnsi="GHEA Grapalat"/>
          <w:spacing w:val="-6"/>
        </w:rPr>
        <w:t>22/11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60B37" w:rsidRPr="00760B37">
        <w:rPr>
          <w:rFonts w:ascii="GHEA Grapalat" w:hAnsi="GHEA Grapalat"/>
        </w:rPr>
        <w:t>ОНО "Детский сад-ясли</w:t>
      </w:r>
      <w:r w:rsidR="00760B37" w:rsidRPr="00760B37">
        <w:rPr>
          <w:rFonts w:ascii="Calibri" w:hAnsi="Calibri" w:cs="Calibri"/>
        </w:rPr>
        <w:t> </w:t>
      </w:r>
      <w:r w:rsidR="00760B37" w:rsidRPr="00760B37">
        <w:rPr>
          <w:rFonts w:ascii="GHEA Grapalat" w:hAnsi="GHEA Grapalat"/>
        </w:rPr>
        <w:t>N</w:t>
      </w:r>
      <w:r w:rsidR="00760B37" w:rsidRPr="00760B37">
        <w:rPr>
          <w:rFonts w:ascii="Calibri" w:hAnsi="Calibri" w:cs="Calibri"/>
        </w:rPr>
        <w:t> </w:t>
      </w:r>
      <w:r w:rsidR="00760B37" w:rsidRPr="00760B37">
        <w:rPr>
          <w:rFonts w:ascii="GHEA Grapalat" w:hAnsi="GHEA Grapalat"/>
        </w:rPr>
        <w:t xml:space="preserve">114 </w:t>
      </w:r>
      <w:r w:rsidR="00760B37" w:rsidRPr="00760B37">
        <w:rPr>
          <w:rFonts w:ascii="GHEA Grapalat" w:hAnsi="GHEA Grapalat" w:cs="GHEA Grapalat"/>
        </w:rPr>
        <w:t>города</w:t>
      </w:r>
      <w:r w:rsidR="00760B37" w:rsidRPr="00760B37">
        <w:rPr>
          <w:rFonts w:ascii="Calibri" w:hAnsi="Calibri" w:cs="Calibri"/>
        </w:rPr>
        <w:t> </w:t>
      </w:r>
      <w:r w:rsidR="00760B37" w:rsidRPr="00760B37">
        <w:rPr>
          <w:rFonts w:ascii="GHEA Grapalat" w:hAnsi="GHEA Grapalat" w:cs="GHEA Grapalat"/>
        </w:rPr>
        <w:t>Еревана</w:t>
      </w:r>
      <w:r w:rsidR="00760B37" w:rsidRPr="00760B37">
        <w:rPr>
          <w:rFonts w:ascii="GHEA Grapalat" w:hAnsi="GHEA Grapalat"/>
        </w:rPr>
        <w:t>"</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60B37" w:rsidRPr="00760B37">
        <w:rPr>
          <w:rFonts w:ascii="GHEA Grapalat" w:hAnsi="GHEA Grapalat"/>
          <w:sz w:val="24"/>
          <w:szCs w:val="24"/>
        </w:rPr>
        <w:t>tsolak.hakobyan@yahoo.com</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760B37" w:rsidRPr="00760B37">
        <w:rPr>
          <w:rFonts w:ascii="GHEA Grapalat" w:hAnsi="GHEA Grapalat"/>
          <w:i w:val="0"/>
          <w:sz w:val="24"/>
          <w:szCs w:val="24"/>
        </w:rPr>
        <w:t xml:space="preserve">Продуктов питания </w:t>
      </w:r>
      <w:r w:rsidRPr="009044F1">
        <w:rPr>
          <w:rFonts w:ascii="GHEA Grapalat" w:hAnsi="GHEA Grapalat"/>
          <w:i w:val="0"/>
          <w:sz w:val="24"/>
          <w:szCs w:val="24"/>
        </w:rPr>
        <w:t xml:space="preserve"> (далее — также товар) для нужд </w:t>
      </w:r>
      <w:r w:rsidR="00760B37" w:rsidRPr="00760B37">
        <w:rPr>
          <w:rFonts w:ascii="GHEA Grapalat" w:hAnsi="GHEA Grapalat"/>
          <w:i w:val="0"/>
          <w:sz w:val="24"/>
          <w:szCs w:val="24"/>
        </w:rPr>
        <w:t>ОНО "Детский сад-ясли</w:t>
      </w:r>
      <w:r w:rsidR="00760B37" w:rsidRPr="00760B37">
        <w:rPr>
          <w:rFonts w:ascii="Calibri" w:hAnsi="Calibri" w:cs="Calibri"/>
          <w:i w:val="0"/>
          <w:sz w:val="24"/>
          <w:szCs w:val="24"/>
        </w:rPr>
        <w:t> </w:t>
      </w:r>
      <w:r w:rsidR="00760B37" w:rsidRPr="00760B37">
        <w:rPr>
          <w:rFonts w:ascii="GHEA Grapalat" w:hAnsi="GHEA Grapalat"/>
          <w:i w:val="0"/>
          <w:sz w:val="24"/>
          <w:szCs w:val="24"/>
        </w:rPr>
        <w:t>N</w:t>
      </w:r>
      <w:r w:rsidR="00760B37" w:rsidRPr="00760B37">
        <w:rPr>
          <w:rFonts w:ascii="Calibri" w:hAnsi="Calibri" w:cs="Calibri"/>
          <w:i w:val="0"/>
          <w:sz w:val="24"/>
          <w:szCs w:val="24"/>
        </w:rPr>
        <w:t> </w:t>
      </w:r>
      <w:r w:rsidR="00760B37" w:rsidRPr="00760B37">
        <w:rPr>
          <w:rFonts w:ascii="GHEA Grapalat" w:hAnsi="GHEA Grapalat"/>
          <w:i w:val="0"/>
          <w:sz w:val="24"/>
          <w:szCs w:val="24"/>
        </w:rPr>
        <w:t xml:space="preserve">114 </w:t>
      </w:r>
      <w:r w:rsidR="00760B37" w:rsidRPr="00760B37">
        <w:rPr>
          <w:rFonts w:ascii="GHEA Grapalat" w:hAnsi="GHEA Grapalat" w:cs="GHEA Grapalat"/>
          <w:i w:val="0"/>
          <w:sz w:val="24"/>
          <w:szCs w:val="24"/>
        </w:rPr>
        <w:t>города</w:t>
      </w:r>
      <w:r w:rsidR="00760B37" w:rsidRPr="00760B37">
        <w:rPr>
          <w:rFonts w:ascii="Calibri" w:hAnsi="Calibri" w:cs="Calibri"/>
          <w:i w:val="0"/>
          <w:sz w:val="24"/>
          <w:szCs w:val="24"/>
        </w:rPr>
        <w:t> </w:t>
      </w:r>
      <w:r w:rsidR="00760B37" w:rsidRPr="00760B37">
        <w:rPr>
          <w:rFonts w:ascii="GHEA Grapalat" w:hAnsi="GHEA Grapalat" w:cs="GHEA Grapalat"/>
          <w:i w:val="0"/>
          <w:sz w:val="24"/>
          <w:szCs w:val="24"/>
        </w:rPr>
        <w:t>Еревана</w:t>
      </w:r>
      <w:r w:rsidR="00760B37" w:rsidRPr="00760B37">
        <w:rPr>
          <w:rFonts w:ascii="GHEA Grapalat" w:hAnsi="GHEA Grapalat"/>
          <w:i w:val="0"/>
          <w:sz w:val="24"/>
          <w:szCs w:val="24"/>
        </w:rPr>
        <w:t>"</w:t>
      </w:r>
      <w:r w:rsidRPr="009044F1">
        <w:rPr>
          <w:rFonts w:ascii="GHEA Grapalat" w:hAnsi="GHEA Grapalat"/>
          <w:i w:val="0"/>
          <w:sz w:val="24"/>
          <w:szCs w:val="24"/>
        </w:rPr>
        <w:t xml:space="preserve">, которые сгруппированы в лоты </w:t>
      </w:r>
      <w:r w:rsidR="009310C5">
        <w:rPr>
          <w:rFonts w:ascii="GHEA Grapalat" w:hAnsi="GHEA Grapalat"/>
          <w:i w:val="0"/>
          <w:sz w:val="24"/>
          <w:szCs w:val="24"/>
          <w:lang w:val="en-US"/>
        </w:rPr>
        <w:t>23</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Растительное масло</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Гречневая крупа</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Макаронные изделия</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Сахар</w:t>
            </w:r>
          </w:p>
        </w:tc>
      </w:tr>
      <w:tr w:rsidR="00760B37"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60B37" w:rsidRPr="00760B37" w:rsidRDefault="00760B37"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Масло сливочное</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5538C9">
            <w:pPr>
              <w:pStyle w:val="BodyTextIndent2"/>
              <w:widowControl w:val="0"/>
              <w:spacing w:after="120"/>
              <w:rPr>
                <w:rFonts w:ascii="GHEA Grapalat" w:hAnsi="GHEA Grapalat"/>
                <w:sz w:val="24"/>
                <w:szCs w:val="24"/>
              </w:rPr>
            </w:pPr>
            <w:r w:rsidRPr="00760B37">
              <w:rPr>
                <w:rFonts w:ascii="GHEA Grapalat" w:hAnsi="GHEA Grapalat"/>
                <w:sz w:val="24"/>
                <w:szCs w:val="24"/>
              </w:rPr>
              <w:t>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760B37">
            <w:pPr>
              <w:pStyle w:val="BodyTextIndent2"/>
              <w:widowControl w:val="0"/>
              <w:spacing w:after="120"/>
              <w:rPr>
                <w:rFonts w:ascii="GHEA Grapalat" w:hAnsi="GHEA Grapalat"/>
                <w:sz w:val="24"/>
                <w:szCs w:val="24"/>
                <w:lang w:val="en-US"/>
              </w:rPr>
            </w:pPr>
            <w:r>
              <w:rPr>
                <w:rFonts w:ascii="GHEA Grapalat" w:hAnsi="GHEA Grapalat"/>
                <w:sz w:val="24"/>
                <w:szCs w:val="24"/>
                <w:lang w:val="en-US"/>
              </w:rPr>
              <w:t>Хлеб</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5538C9">
            <w:pPr>
              <w:pStyle w:val="BodyTextIndent2"/>
              <w:widowControl w:val="0"/>
              <w:spacing w:after="120"/>
              <w:rPr>
                <w:rFonts w:ascii="GHEA Grapalat" w:hAnsi="GHEA Grapalat"/>
                <w:sz w:val="24"/>
                <w:szCs w:val="24"/>
              </w:rPr>
            </w:pPr>
            <w:r w:rsidRPr="00760B37">
              <w:rPr>
                <w:rFonts w:ascii="GHEA Grapalat" w:hAnsi="GHEA Grapalat"/>
                <w:sz w:val="24"/>
                <w:szCs w:val="24"/>
              </w:rPr>
              <w:t>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Птица / Куриное бедро /</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5538C9">
            <w:pPr>
              <w:pStyle w:val="BodyTextIndent2"/>
              <w:widowControl w:val="0"/>
              <w:spacing w:after="120"/>
              <w:rPr>
                <w:rFonts w:ascii="GHEA Grapalat" w:hAnsi="GHEA Grapalat"/>
                <w:sz w:val="24"/>
                <w:szCs w:val="24"/>
              </w:rPr>
            </w:pPr>
            <w:r w:rsidRPr="00760B37">
              <w:rPr>
                <w:rFonts w:ascii="GHEA Grapalat" w:hAnsi="GHEA Grapalat"/>
                <w:sz w:val="24"/>
                <w:szCs w:val="24"/>
              </w:rPr>
              <w:t>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Птица / Куриная грудка /</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5538C9">
            <w:pPr>
              <w:pStyle w:val="BodyTextIndent2"/>
              <w:widowControl w:val="0"/>
              <w:spacing w:after="120"/>
              <w:rPr>
                <w:rFonts w:ascii="GHEA Grapalat" w:hAnsi="GHEA Grapalat"/>
                <w:sz w:val="24"/>
                <w:szCs w:val="24"/>
              </w:rPr>
            </w:pPr>
            <w:r w:rsidRPr="00760B37">
              <w:rPr>
                <w:rFonts w:ascii="GHEA Grapalat" w:hAnsi="GHEA Grapalat"/>
                <w:sz w:val="24"/>
                <w:szCs w:val="24"/>
              </w:rPr>
              <w:t>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Говядина</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5538C9">
            <w:pPr>
              <w:pStyle w:val="BodyTextIndent2"/>
              <w:widowControl w:val="0"/>
              <w:spacing w:after="120"/>
              <w:rPr>
                <w:rFonts w:ascii="GHEA Grapalat" w:hAnsi="GHEA Grapalat"/>
                <w:sz w:val="24"/>
                <w:szCs w:val="24"/>
              </w:rPr>
            </w:pPr>
            <w:r w:rsidRPr="00760B37">
              <w:rPr>
                <w:rFonts w:ascii="GHEA Grapalat" w:hAnsi="GHEA Grapalat"/>
                <w:sz w:val="24"/>
                <w:szCs w:val="24"/>
              </w:rPr>
              <w:t>10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760B37">
            <w:pPr>
              <w:pStyle w:val="BodyTextIndent2"/>
              <w:widowControl w:val="0"/>
              <w:spacing w:after="120"/>
              <w:rPr>
                <w:rFonts w:ascii="GHEA Grapalat" w:hAnsi="GHEA Grapalat"/>
                <w:sz w:val="24"/>
                <w:szCs w:val="24"/>
              </w:rPr>
            </w:pPr>
            <w:r w:rsidRPr="00760B37">
              <w:rPr>
                <w:rFonts w:ascii="GHEA Grapalat" w:hAnsi="GHEA Grapalat"/>
                <w:sz w:val="24"/>
                <w:szCs w:val="24"/>
              </w:rPr>
              <w:t>Свекла /с 1 января по 1 июня/</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5538C9">
            <w:pPr>
              <w:pStyle w:val="BodyTextIndent2"/>
              <w:widowControl w:val="0"/>
              <w:spacing w:after="120"/>
              <w:rPr>
                <w:rFonts w:ascii="GHEA Grapalat" w:hAnsi="GHEA Grapalat"/>
                <w:sz w:val="24"/>
                <w:szCs w:val="24"/>
              </w:rPr>
            </w:pPr>
            <w:r w:rsidRPr="00760B37">
              <w:rPr>
                <w:rFonts w:ascii="GHEA Grapalat" w:hAnsi="GHEA Grapalat"/>
                <w:sz w:val="24"/>
                <w:szCs w:val="24"/>
              </w:rPr>
              <w:t>11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9310C5">
            <w:pPr>
              <w:pStyle w:val="BodyTextIndent2"/>
              <w:widowControl w:val="0"/>
              <w:spacing w:after="120"/>
              <w:rPr>
                <w:rFonts w:ascii="GHEA Grapalat" w:hAnsi="GHEA Grapalat"/>
                <w:sz w:val="24"/>
                <w:szCs w:val="24"/>
              </w:rPr>
            </w:pPr>
            <w:r w:rsidRPr="00760B37">
              <w:rPr>
                <w:rFonts w:ascii="GHEA Grapalat" w:hAnsi="GHEA Grapalat"/>
                <w:sz w:val="24"/>
                <w:szCs w:val="24"/>
              </w:rPr>
              <w:t xml:space="preserve">Чай </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5538C9">
            <w:pPr>
              <w:pStyle w:val="BodyTextIndent2"/>
              <w:widowControl w:val="0"/>
              <w:spacing w:after="120"/>
              <w:rPr>
                <w:rFonts w:ascii="GHEA Grapalat" w:hAnsi="GHEA Grapalat"/>
                <w:sz w:val="24"/>
                <w:szCs w:val="24"/>
              </w:rPr>
            </w:pPr>
            <w:r w:rsidRPr="00760B37">
              <w:rPr>
                <w:rFonts w:ascii="GHEA Grapalat" w:hAnsi="GHEA Grapalat"/>
                <w:sz w:val="24"/>
                <w:szCs w:val="24"/>
              </w:rPr>
              <w:t>12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760B37">
            <w:pPr>
              <w:pStyle w:val="BodyTextIndent2"/>
              <w:widowControl w:val="0"/>
              <w:spacing w:after="120"/>
              <w:rPr>
                <w:rFonts w:ascii="GHEA Grapalat" w:hAnsi="GHEA Grapalat"/>
                <w:sz w:val="24"/>
                <w:szCs w:val="24"/>
              </w:rPr>
            </w:pPr>
            <w:r w:rsidRPr="00760B37">
              <w:rPr>
                <w:rFonts w:ascii="GHEA Grapalat" w:hAnsi="GHEA Grapalat"/>
                <w:sz w:val="24"/>
                <w:szCs w:val="24"/>
              </w:rPr>
              <w:t>яблоки</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5538C9">
            <w:pPr>
              <w:pStyle w:val="BodyTextIndent2"/>
              <w:widowControl w:val="0"/>
              <w:spacing w:after="120"/>
              <w:rPr>
                <w:rFonts w:ascii="GHEA Grapalat" w:hAnsi="GHEA Grapalat"/>
                <w:sz w:val="24"/>
                <w:szCs w:val="24"/>
                <w:lang w:val="en-US"/>
              </w:rPr>
            </w:pPr>
            <w:r>
              <w:rPr>
                <w:rFonts w:ascii="GHEA Grapalat" w:hAnsi="GHEA Grapalat"/>
                <w:sz w:val="24"/>
                <w:szCs w:val="24"/>
                <w:lang w:val="en-US"/>
              </w:rPr>
              <w:t>13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5538C9">
            <w:pPr>
              <w:pStyle w:val="BodyTextIndent2"/>
              <w:widowControl w:val="0"/>
              <w:spacing w:after="120"/>
              <w:rPr>
                <w:rFonts w:ascii="GHEA Grapalat" w:hAnsi="GHEA Grapalat"/>
                <w:sz w:val="24"/>
                <w:szCs w:val="24"/>
              </w:rPr>
            </w:pPr>
            <w:r w:rsidRPr="00760B37">
              <w:rPr>
                <w:rFonts w:ascii="GHEA Grapalat" w:hAnsi="GHEA Grapalat"/>
                <w:sz w:val="24"/>
                <w:szCs w:val="24"/>
              </w:rPr>
              <w:t>Капуста /с 1 января по 1 июня/</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5538C9">
            <w:pPr>
              <w:pStyle w:val="BodyTextIndent2"/>
              <w:widowControl w:val="0"/>
              <w:spacing w:after="120"/>
              <w:rPr>
                <w:rFonts w:ascii="GHEA Grapalat" w:hAnsi="GHEA Grapalat"/>
                <w:sz w:val="24"/>
                <w:szCs w:val="24"/>
                <w:lang w:val="en-US"/>
              </w:rPr>
            </w:pPr>
            <w:r>
              <w:rPr>
                <w:rFonts w:ascii="GHEA Grapalat" w:hAnsi="GHEA Grapalat"/>
                <w:sz w:val="24"/>
                <w:szCs w:val="24"/>
                <w:lang w:val="en-US"/>
              </w:rPr>
              <w:t>14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760B37">
            <w:pPr>
              <w:pStyle w:val="BodyTextIndent2"/>
              <w:widowControl w:val="0"/>
              <w:spacing w:after="120"/>
              <w:rPr>
                <w:rFonts w:ascii="GHEA Grapalat" w:hAnsi="GHEA Grapalat"/>
                <w:sz w:val="24"/>
                <w:szCs w:val="24"/>
              </w:rPr>
            </w:pPr>
            <w:r>
              <w:rPr>
                <w:rFonts w:ascii="GHEA Grapalat" w:hAnsi="GHEA Grapalat"/>
                <w:sz w:val="24"/>
                <w:szCs w:val="24"/>
                <w:lang w:val="en-US"/>
              </w:rPr>
              <w:t>лимон</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5538C9">
            <w:pPr>
              <w:pStyle w:val="BodyTextIndent2"/>
              <w:widowControl w:val="0"/>
              <w:spacing w:after="120"/>
              <w:rPr>
                <w:rFonts w:ascii="GHEA Grapalat" w:hAnsi="GHEA Grapalat"/>
                <w:sz w:val="24"/>
                <w:szCs w:val="24"/>
                <w:lang w:val="en-US"/>
              </w:rPr>
            </w:pPr>
            <w:r>
              <w:rPr>
                <w:rFonts w:ascii="GHEA Grapalat" w:hAnsi="GHEA Grapalat"/>
                <w:sz w:val="24"/>
                <w:szCs w:val="24"/>
                <w:lang w:val="en-US"/>
              </w:rPr>
              <w:t>15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760B37">
            <w:pPr>
              <w:pStyle w:val="BodyTextIndent2"/>
              <w:widowControl w:val="0"/>
              <w:spacing w:after="120"/>
              <w:rPr>
                <w:rFonts w:ascii="GHEA Grapalat" w:hAnsi="GHEA Grapalat"/>
                <w:sz w:val="24"/>
                <w:szCs w:val="24"/>
                <w:lang w:val="en-US"/>
              </w:rPr>
            </w:pPr>
            <w:r w:rsidRPr="00760B37">
              <w:rPr>
                <w:rFonts w:ascii="GHEA Grapalat" w:hAnsi="GHEA Grapalat"/>
                <w:sz w:val="24"/>
                <w:szCs w:val="24"/>
              </w:rPr>
              <w:t>Лук</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5538C9">
            <w:pPr>
              <w:pStyle w:val="BodyTextIndent2"/>
              <w:widowControl w:val="0"/>
              <w:spacing w:after="120"/>
              <w:rPr>
                <w:rFonts w:ascii="GHEA Grapalat" w:hAnsi="GHEA Grapalat"/>
                <w:sz w:val="24"/>
                <w:szCs w:val="24"/>
                <w:lang w:val="en-US"/>
              </w:rPr>
            </w:pPr>
            <w:r>
              <w:rPr>
                <w:rFonts w:ascii="GHEA Grapalat" w:hAnsi="GHEA Grapalat"/>
                <w:sz w:val="24"/>
                <w:szCs w:val="24"/>
                <w:lang w:val="en-US"/>
              </w:rPr>
              <w:t>16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760B37">
            <w:pPr>
              <w:pStyle w:val="BodyTextIndent2"/>
              <w:widowControl w:val="0"/>
              <w:spacing w:after="120"/>
              <w:rPr>
                <w:rFonts w:ascii="GHEA Grapalat" w:hAnsi="GHEA Grapalat"/>
                <w:sz w:val="24"/>
                <w:szCs w:val="24"/>
                <w:lang w:val="en-US"/>
              </w:rPr>
            </w:pPr>
            <w:r>
              <w:rPr>
                <w:rFonts w:ascii="GHEA Grapalat" w:hAnsi="GHEA Grapalat"/>
                <w:sz w:val="24"/>
                <w:szCs w:val="24"/>
                <w:lang w:val="en-US"/>
              </w:rPr>
              <w:t>Сода</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5538C9">
            <w:pPr>
              <w:pStyle w:val="BodyTextIndent2"/>
              <w:widowControl w:val="0"/>
              <w:spacing w:after="120"/>
              <w:rPr>
                <w:rFonts w:ascii="GHEA Grapalat" w:hAnsi="GHEA Grapalat"/>
                <w:sz w:val="24"/>
                <w:szCs w:val="24"/>
                <w:lang w:val="en-US"/>
              </w:rPr>
            </w:pPr>
            <w:r>
              <w:rPr>
                <w:rFonts w:ascii="GHEA Grapalat" w:hAnsi="GHEA Grapalat"/>
                <w:sz w:val="24"/>
                <w:szCs w:val="24"/>
                <w:lang w:val="en-US"/>
              </w:rPr>
              <w:t>17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760B37">
            <w:pPr>
              <w:pStyle w:val="BodyTextIndent2"/>
              <w:widowControl w:val="0"/>
              <w:spacing w:after="120"/>
              <w:rPr>
                <w:rFonts w:ascii="GHEA Grapalat" w:hAnsi="GHEA Grapalat"/>
                <w:sz w:val="24"/>
                <w:szCs w:val="24"/>
                <w:lang w:val="en-US"/>
              </w:rPr>
            </w:pPr>
            <w:r>
              <w:rPr>
                <w:rFonts w:ascii="GHEA Grapalat" w:hAnsi="GHEA Grapalat"/>
                <w:sz w:val="24"/>
                <w:szCs w:val="24"/>
                <w:lang w:val="en-US"/>
              </w:rPr>
              <w:t>нарине</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5538C9">
            <w:pPr>
              <w:pStyle w:val="BodyTextIndent2"/>
              <w:widowControl w:val="0"/>
              <w:spacing w:after="120"/>
              <w:rPr>
                <w:rFonts w:ascii="GHEA Grapalat" w:hAnsi="GHEA Grapalat"/>
                <w:sz w:val="24"/>
                <w:szCs w:val="24"/>
                <w:lang w:val="en-US"/>
              </w:rPr>
            </w:pPr>
            <w:r>
              <w:rPr>
                <w:rFonts w:ascii="GHEA Grapalat" w:hAnsi="GHEA Grapalat"/>
                <w:sz w:val="24"/>
                <w:szCs w:val="24"/>
                <w:lang w:val="en-US"/>
              </w:rPr>
              <w:lastRenderedPageBreak/>
              <w:t>18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760B37">
            <w:pPr>
              <w:pStyle w:val="BodyTextIndent2"/>
              <w:widowControl w:val="0"/>
              <w:spacing w:after="120"/>
              <w:rPr>
                <w:rFonts w:ascii="GHEA Grapalat" w:hAnsi="GHEA Grapalat"/>
                <w:sz w:val="24"/>
                <w:szCs w:val="24"/>
              </w:rPr>
            </w:pPr>
            <w:r w:rsidRPr="009310C5">
              <w:rPr>
                <w:rFonts w:ascii="GHEA Grapalat" w:hAnsi="GHEA Grapalat"/>
                <w:sz w:val="24"/>
                <w:szCs w:val="24"/>
              </w:rPr>
              <w:t>Овсяные хлопья</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5538C9">
            <w:pPr>
              <w:pStyle w:val="BodyTextIndent2"/>
              <w:widowControl w:val="0"/>
              <w:spacing w:after="120"/>
              <w:rPr>
                <w:rFonts w:ascii="GHEA Grapalat" w:hAnsi="GHEA Grapalat"/>
                <w:sz w:val="24"/>
                <w:szCs w:val="24"/>
                <w:lang w:val="en-US"/>
              </w:rPr>
            </w:pPr>
            <w:r>
              <w:rPr>
                <w:rFonts w:ascii="GHEA Grapalat" w:hAnsi="GHEA Grapalat"/>
                <w:sz w:val="24"/>
                <w:szCs w:val="24"/>
                <w:lang w:val="en-US"/>
              </w:rPr>
              <w:t>19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760B37">
            <w:pPr>
              <w:pStyle w:val="BodyTextIndent2"/>
              <w:widowControl w:val="0"/>
              <w:spacing w:after="120"/>
              <w:rPr>
                <w:rFonts w:ascii="GHEA Grapalat" w:hAnsi="GHEA Grapalat"/>
                <w:sz w:val="24"/>
                <w:szCs w:val="24"/>
              </w:rPr>
            </w:pPr>
            <w:r w:rsidRPr="00760B37">
              <w:rPr>
                <w:rFonts w:ascii="GHEA Grapalat" w:hAnsi="GHEA Grapalat"/>
                <w:sz w:val="24"/>
                <w:szCs w:val="24"/>
              </w:rPr>
              <w:t>творог</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5538C9">
            <w:pPr>
              <w:pStyle w:val="BodyTextIndent2"/>
              <w:widowControl w:val="0"/>
              <w:spacing w:after="120"/>
              <w:rPr>
                <w:rFonts w:ascii="GHEA Grapalat" w:hAnsi="GHEA Grapalat"/>
                <w:sz w:val="24"/>
                <w:szCs w:val="24"/>
                <w:lang w:val="en-US"/>
              </w:rPr>
            </w:pPr>
            <w:r>
              <w:rPr>
                <w:rFonts w:ascii="GHEA Grapalat" w:hAnsi="GHEA Grapalat"/>
                <w:sz w:val="24"/>
                <w:szCs w:val="24"/>
                <w:lang w:val="en-US"/>
              </w:rPr>
              <w:t>20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Молоко</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5538C9">
            <w:pPr>
              <w:pStyle w:val="BodyTextIndent2"/>
              <w:widowControl w:val="0"/>
              <w:spacing w:after="120"/>
              <w:rPr>
                <w:rFonts w:ascii="GHEA Grapalat" w:hAnsi="GHEA Grapalat"/>
                <w:sz w:val="24"/>
                <w:szCs w:val="24"/>
                <w:lang w:val="en-US"/>
              </w:rPr>
            </w:pPr>
            <w:r>
              <w:rPr>
                <w:rFonts w:ascii="GHEA Grapalat" w:hAnsi="GHEA Grapalat"/>
                <w:sz w:val="24"/>
                <w:szCs w:val="24"/>
                <w:lang w:val="en-US"/>
              </w:rPr>
              <w:t>21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Куриные яйца</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5538C9">
            <w:pPr>
              <w:pStyle w:val="BodyTextIndent2"/>
              <w:widowControl w:val="0"/>
              <w:spacing w:after="120"/>
              <w:rPr>
                <w:rFonts w:ascii="GHEA Grapalat" w:hAnsi="GHEA Grapalat"/>
                <w:sz w:val="24"/>
                <w:szCs w:val="24"/>
                <w:lang w:val="en-US"/>
              </w:rPr>
            </w:pPr>
            <w:r>
              <w:rPr>
                <w:rFonts w:ascii="GHEA Grapalat" w:hAnsi="GHEA Grapalat"/>
                <w:sz w:val="24"/>
                <w:szCs w:val="24"/>
                <w:lang w:val="en-US"/>
              </w:rPr>
              <w:t>22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760B37">
            <w:pPr>
              <w:pStyle w:val="BodyTextIndent2"/>
              <w:widowControl w:val="0"/>
              <w:spacing w:after="120"/>
              <w:rPr>
                <w:rFonts w:ascii="GHEA Grapalat" w:hAnsi="GHEA Grapalat"/>
                <w:sz w:val="24"/>
                <w:szCs w:val="24"/>
              </w:rPr>
            </w:pPr>
            <w:r w:rsidRPr="00760B37">
              <w:rPr>
                <w:rFonts w:ascii="GHEA Grapalat" w:hAnsi="GHEA Grapalat"/>
                <w:sz w:val="24"/>
                <w:szCs w:val="24"/>
              </w:rPr>
              <w:t>Йогурт 3</w:t>
            </w:r>
          </w:p>
        </w:tc>
      </w:tr>
      <w:tr w:rsidR="009310C5" w:rsidTr="00760B37">
        <w:trPr>
          <w:jc w:val="center"/>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9310C5" w:rsidRDefault="009310C5" w:rsidP="00760B37">
            <w:pPr>
              <w:pStyle w:val="BodyTextIndent2"/>
              <w:widowControl w:val="0"/>
              <w:spacing w:after="120"/>
              <w:rPr>
                <w:rFonts w:ascii="GHEA Grapalat" w:hAnsi="GHEA Grapalat"/>
                <w:sz w:val="24"/>
                <w:szCs w:val="24"/>
                <w:lang w:val="en-US"/>
              </w:rPr>
            </w:pPr>
            <w:r>
              <w:rPr>
                <w:rFonts w:ascii="GHEA Grapalat" w:hAnsi="GHEA Grapalat"/>
                <w:sz w:val="24"/>
                <w:szCs w:val="24"/>
                <w:lang w:val="en-US"/>
              </w:rPr>
              <w:t>23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9310C5" w:rsidRPr="00760B37" w:rsidRDefault="009310C5" w:rsidP="00760B37">
            <w:pPr>
              <w:pStyle w:val="BodyTextIndent2"/>
              <w:widowControl w:val="0"/>
              <w:spacing w:after="120"/>
              <w:rPr>
                <w:rFonts w:ascii="GHEA Grapalat" w:hAnsi="GHEA Grapalat"/>
                <w:sz w:val="24"/>
                <w:szCs w:val="24"/>
              </w:rPr>
            </w:pPr>
            <w:r w:rsidRPr="009310C5">
              <w:rPr>
                <w:rFonts w:ascii="GHEA Grapalat" w:hAnsi="GHEA Grapalat"/>
                <w:sz w:val="24"/>
                <w:szCs w:val="24"/>
              </w:rPr>
              <w:t>рис</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9044F1">
        <w:rPr>
          <w:rFonts w:ascii="GHEA Grapalat" w:hAnsi="GHEA Grapalat"/>
          <w:color w:val="000000"/>
        </w:rPr>
        <w:lastRenderedPageBreak/>
        <w:t>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w:t>
      </w:r>
      <w:r w:rsidR="00A425E2" w:rsidRPr="003F2899">
        <w:rPr>
          <w:rFonts w:ascii="GHEA Grapalat" w:hAnsi="GHEA Grapalat"/>
        </w:rPr>
        <w:lastRenderedPageBreak/>
        <w:t>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760B37">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00760B37" w:rsidRPr="00760B37">
        <w:rPr>
          <w:rFonts w:ascii="GHEA Grapalat" w:hAnsi="GHEA Grapalat"/>
        </w:rPr>
        <w:t>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w:t>
      </w:r>
      <w:r w:rsidRPr="007D4470">
        <w:rPr>
          <w:rFonts w:ascii="GHEA Grapalat" w:hAnsi="GHEA Grapalat"/>
        </w:rPr>
        <w:lastRenderedPageBreak/>
        <w:t>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00760B37" w:rsidRPr="00760B37">
        <w:rPr>
          <w:rFonts w:ascii="GHEA Grapalat" w:hAnsi="GHEA Grapalat"/>
        </w:rPr>
        <w:t>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r w:rsidR="00760B37">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00760B37" w:rsidRPr="00760B37">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760B37" w:rsidRPr="00760B37">
        <w:rPr>
          <w:rFonts w:ascii="GHEA Grapalat" w:hAnsi="GHEA Grapalat"/>
          <w:sz w:val="24"/>
          <w:szCs w:val="24"/>
        </w:rPr>
        <w:t>Ереван, Нор Норк</w:t>
      </w:r>
      <w:r w:rsidR="00760B37" w:rsidRPr="00760B37">
        <w:rPr>
          <w:rFonts w:ascii="Calibri" w:hAnsi="Calibri" w:cs="Calibri"/>
          <w:sz w:val="24"/>
          <w:szCs w:val="24"/>
        </w:rPr>
        <w:t> </w:t>
      </w:r>
      <w:r w:rsidR="00760B37" w:rsidRPr="00760B37">
        <w:rPr>
          <w:rFonts w:ascii="GHEA Grapalat" w:hAnsi="GHEA Grapalat"/>
          <w:sz w:val="24"/>
          <w:szCs w:val="24"/>
        </w:rPr>
        <w:t xml:space="preserve"> </w:t>
      </w:r>
      <w:r w:rsidR="00760B37" w:rsidRPr="00760B37">
        <w:rPr>
          <w:rFonts w:ascii="GHEA Grapalat" w:hAnsi="GHEA Grapalat" w:cs="GHEA Grapalat"/>
          <w:sz w:val="24"/>
          <w:szCs w:val="24"/>
        </w:rPr>
        <w:t>улица</w:t>
      </w:r>
      <w:r w:rsidR="00760B37" w:rsidRPr="00760B37">
        <w:rPr>
          <w:rFonts w:ascii="GHEA Grapalat" w:hAnsi="GHEA Grapalat"/>
          <w:sz w:val="24"/>
          <w:szCs w:val="24"/>
        </w:rPr>
        <w:t xml:space="preserve"> </w:t>
      </w:r>
      <w:r w:rsidR="00760B37" w:rsidRPr="00760B37">
        <w:rPr>
          <w:rFonts w:ascii="GHEA Grapalat" w:hAnsi="GHEA Grapalat" w:cs="GHEA Grapalat"/>
          <w:sz w:val="24"/>
          <w:szCs w:val="24"/>
        </w:rPr>
        <w:t>Шопрона</w:t>
      </w:r>
      <w:r w:rsidR="00760B37" w:rsidRPr="00760B37">
        <w:rPr>
          <w:rFonts w:ascii="GHEA Grapalat" w:hAnsi="GHEA Grapalat"/>
          <w:sz w:val="24"/>
          <w:szCs w:val="24"/>
        </w:rPr>
        <w:t xml:space="preserve"> 6</w:t>
      </w:r>
      <w:r>
        <w:rPr>
          <w:rFonts w:ascii="GHEA Grapalat" w:hAnsi="GHEA Grapalat"/>
          <w:sz w:val="24"/>
          <w:szCs w:val="24"/>
        </w:rPr>
        <w:t xml:space="preserve"> не позднее, чем </w:t>
      </w:r>
      <w:r w:rsidR="00760B37" w:rsidRPr="00760B37">
        <w:rPr>
          <w:rFonts w:ascii="GHEA Grapalat" w:hAnsi="GHEA Grapalat"/>
          <w:sz w:val="24"/>
          <w:szCs w:val="24"/>
        </w:rPr>
        <w:t>11։00</w:t>
      </w:r>
      <w:r>
        <w:rPr>
          <w:rFonts w:ascii="GHEA Grapalat" w:hAnsi="GHEA Grapalat"/>
          <w:sz w:val="24"/>
          <w:szCs w:val="24"/>
        </w:rPr>
        <w:t xml:space="preserve"> часов </w:t>
      </w:r>
      <w:r w:rsidR="00760B37">
        <w:rPr>
          <w:rFonts w:ascii="GHEA Grapalat" w:hAnsi="GHEA Grapalat"/>
          <w:sz w:val="24"/>
          <w:szCs w:val="24"/>
        </w:rPr>
        <w:t>2</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60B37" w:rsidRPr="00760B37">
        <w:rPr>
          <w:rFonts w:ascii="GHEA Grapalat" w:hAnsi="GHEA Grapalat"/>
          <w:sz w:val="24"/>
          <w:szCs w:val="24"/>
        </w:rPr>
        <w:t>Цолак Акопян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w:t>
      </w:r>
      <w:r>
        <w:rPr>
          <w:rFonts w:ascii="GHEA Grapalat" w:hAnsi="GHEA Grapalat"/>
          <w:sz w:val="24"/>
          <w:szCs w:val="24"/>
        </w:rPr>
        <w:lastRenderedPageBreak/>
        <w:t>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w:t>
      </w:r>
      <w:r w:rsidR="00AE1E38" w:rsidRPr="00147FD7">
        <w:rPr>
          <w:rFonts w:ascii="GHEA Grapalat" w:hAnsi="GHEA Grapalat"/>
          <w:sz w:val="24"/>
          <w:szCs w:val="24"/>
        </w:rPr>
        <w:lastRenderedPageBreak/>
        <w:t xml:space="preserve">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760B37">
        <w:rPr>
          <w:rFonts w:ascii="GHEA Grapalat" w:hAnsi="GHEA Grapalat"/>
          <w:sz w:val="24"/>
          <w:szCs w:val="24"/>
        </w:rPr>
        <w:t>2</w:t>
      </w:r>
      <w:r w:rsidRPr="009044F1">
        <w:rPr>
          <w:rFonts w:ascii="GHEA Grapalat" w:hAnsi="GHEA Grapalat"/>
          <w:sz w:val="24"/>
          <w:szCs w:val="24"/>
        </w:rPr>
        <w:t>-</w:t>
      </w:r>
      <w:r w:rsidR="00760B37">
        <w:rPr>
          <w:rFonts w:ascii="GHEA Grapalat" w:hAnsi="GHEA Grapalat"/>
          <w:sz w:val="24"/>
          <w:szCs w:val="24"/>
        </w:rPr>
        <w:t>о</w:t>
      </w:r>
      <w:r w:rsidRPr="009044F1">
        <w:rPr>
          <w:rFonts w:ascii="GHEA Grapalat" w:hAnsi="GHEA Grapalat"/>
          <w:sz w:val="24"/>
          <w:szCs w:val="24"/>
        </w:rPr>
        <w:t xml:space="preserve">й день в </w:t>
      </w:r>
      <w:r w:rsidR="00760B37" w:rsidRPr="00760B37">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w:t>
      </w:r>
      <w:r>
        <w:rPr>
          <w:rFonts w:ascii="GHEA Grapalat" w:hAnsi="GHEA Grapalat"/>
        </w:rPr>
        <w:lastRenderedPageBreak/>
        <w:t>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60B37" w:rsidRPr="00760B37">
        <w:rPr>
          <w:rFonts w:ascii="GHEA Grapalat" w:hAnsi="GHEA Grapalat"/>
          <w:i w:val="0"/>
          <w:sz w:val="24"/>
          <w:szCs w:val="24"/>
        </w:rPr>
        <w:t>Центрального банка на данный день</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w:t>
      </w:r>
      <w:r w:rsidRPr="009044F1">
        <w:rPr>
          <w:rFonts w:ascii="GHEA Grapalat" w:hAnsi="GHEA Grapalat"/>
          <w:i w:val="0"/>
          <w:sz w:val="24"/>
          <w:szCs w:val="24"/>
        </w:rPr>
        <w:lastRenderedPageBreak/>
        <w:t>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w:t>
      </w:r>
      <w:r w:rsidR="004A4515" w:rsidRPr="00CF6D51">
        <w:rPr>
          <w:rFonts w:ascii="GHEA Grapalat" w:hAnsi="GHEA Grapalat"/>
          <w:sz w:val="24"/>
          <w:szCs w:val="24"/>
        </w:rPr>
        <w:lastRenderedPageBreak/>
        <w:t>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9044F1">
        <w:rPr>
          <w:rFonts w:ascii="GHEA Grapalat" w:hAnsi="GHEA Grapalat"/>
          <w:sz w:val="24"/>
          <w:szCs w:val="24"/>
        </w:rPr>
        <w:lastRenderedPageBreak/>
        <w:t>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1"/>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lastRenderedPageBreak/>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760B37">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9044F1">
        <w:rPr>
          <w:rFonts w:ascii="GHEA Grapalat" w:hAnsi="GHEA Grapalat"/>
        </w:rPr>
        <w:lastRenderedPageBreak/>
        <w:t>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D148CA" w:rsidRPr="00D148CA">
        <w:rPr>
          <w:rFonts w:ascii="GHEA Grapalat" w:hAnsi="GHEA Grapalat"/>
        </w:rPr>
        <w:t xml:space="preserve">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w:t>
      </w:r>
      <w:r w:rsidR="00D148CA" w:rsidRPr="00D148CA">
        <w:rPr>
          <w:rFonts w:ascii="GHEA Grapalat" w:hAnsi="GHEA Grapalat"/>
        </w:rPr>
        <w:lastRenderedPageBreak/>
        <w:t>выполнения контракта.</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D148CA">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D148CA" w:rsidP="00B46D58">
      <w:pPr>
        <w:widowControl w:val="0"/>
        <w:tabs>
          <w:tab w:val="left" w:pos="1276"/>
        </w:tabs>
        <w:spacing w:after="160"/>
        <w:ind w:firstLine="567"/>
        <w:jc w:val="both"/>
        <w:rPr>
          <w:rFonts w:ascii="GHEA Grapalat" w:hAnsi="GHEA Grapalat"/>
        </w:rPr>
      </w:pPr>
      <w:r w:rsidRPr="00D148CA">
        <w:rPr>
          <w:rFonts w:ascii="GHEA Grapalat" w:hAnsi="GHEA Grapalat"/>
        </w:rPr>
        <w:t>10.3. 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p>
    <w:p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D148CA">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w:t>
      </w:r>
      <w:r w:rsidRPr="009044F1">
        <w:rPr>
          <w:rFonts w:ascii="GHEA Grapalat" w:hAnsi="GHEA Grapalat"/>
        </w:rPr>
        <w:lastRenderedPageBreak/>
        <w:t xml:space="preserve">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w:t>
      </w:r>
      <w:r w:rsidR="002C605B">
        <w:rPr>
          <w:rFonts w:ascii="GHEA Grapalat" w:hAnsi="GHEA Grapalat"/>
        </w:rPr>
        <w:lastRenderedPageBreak/>
        <w:t>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w:t>
      </w:r>
      <w:r w:rsidRPr="009044F1">
        <w:rPr>
          <w:rFonts w:ascii="GHEA Grapalat" w:hAnsi="GHEA Grapalat"/>
        </w:rPr>
        <w:lastRenderedPageBreak/>
        <w:t xml:space="preserve">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F13ACE">
        <w:rPr>
          <w:rFonts w:ascii="GHEA Grapalat" w:hAnsi="GHEA Grapalat"/>
          <w:b/>
        </w:rPr>
        <w:t>НА ЗАКУПКУ У ОДНОГО ЛИЦА, ОБУСЛОВЛЕННАЯ БЕЗОТЛАГАТЕЛЬНОСТЬЮ</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3"/>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00DE4310" w:rsidRPr="00DE4310">
        <w:rPr>
          <w:rFonts w:ascii="GHEA Grapalat" w:hAnsi="GHEA Grapalat"/>
        </w:rPr>
        <w:t xml:space="preserve">копий в минимум одном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DE4310" w:rsidRDefault="00DE4310">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DE4310">
        <w:rPr>
          <w:rFonts w:ascii="GHEA Grapalat" w:hAnsi="GHEA Grapalat"/>
          <w:b/>
          <w:sz w:val="24"/>
          <w:szCs w:val="24"/>
        </w:rPr>
        <w:t>114М-ХМААПДБ-</w:t>
      </w:r>
      <w:r w:rsidR="009310C5">
        <w:rPr>
          <w:rFonts w:ascii="GHEA Grapalat" w:hAnsi="GHEA Grapalat"/>
          <w:b/>
          <w:sz w:val="24"/>
          <w:szCs w:val="24"/>
        </w:rPr>
        <w:t>22/11</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760B37">
        <w:rPr>
          <w:rFonts w:ascii="GHEA Grapalat" w:hAnsi="GHEA Grapalat"/>
        </w:rPr>
        <w:t>114М-ХМААПДБ-</w:t>
      </w:r>
      <w:r w:rsidR="009310C5">
        <w:rPr>
          <w:rFonts w:ascii="GHEA Grapalat" w:hAnsi="GHEA Grapalat"/>
        </w:rPr>
        <w:t>22/11</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F13ACE" w:rsidP="00B46D58">
      <w:pPr>
        <w:spacing w:after="160"/>
        <w:jc w:val="both"/>
        <w:rPr>
          <w:rFonts w:ascii="GHEA Grapalat" w:hAnsi="GHEA Grapalat"/>
        </w:rPr>
      </w:pPr>
      <w:r>
        <w:rPr>
          <w:rFonts w:ascii="GHEA Grapalat" w:hAnsi="GHEA Grapalat"/>
        </w:rPr>
        <w:t>закупки у одного лица, обусловленная безотлагательностью</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r w:rsidR="00DE4310">
        <w:rPr>
          <w:rFonts w:ascii="GHEA Grapalat" w:hAnsi="GHEA Grapalat"/>
        </w:rPr>
        <w:t>114М-ХМААПДБ-</w:t>
      </w:r>
      <w:r w:rsidR="009310C5">
        <w:rPr>
          <w:rFonts w:ascii="GHEA Grapalat" w:hAnsi="GHEA Grapalat"/>
        </w:rPr>
        <w:t>22/11</w:t>
      </w:r>
      <w:r w:rsidRPr="003D58E1">
        <w:rPr>
          <w:rFonts w:ascii="GHEA Grapalat" w:hAnsi="GHEA Grapalat"/>
        </w:rPr>
        <w:t>"*,</w:t>
      </w:r>
      <w:r w:rsidR="00A90FCD" w:rsidRPr="003D58E1">
        <w:rPr>
          <w:rFonts w:ascii="GHEA Grapalat" w:hAnsi="GHEA Grapalat"/>
        </w:rPr>
        <w:t xml:space="preserve">и обязуется в </w:t>
      </w:r>
      <w:r w:rsidR="00A90FCD" w:rsidRPr="003D58E1">
        <w:rPr>
          <w:rFonts w:ascii="GHEA Grapalat" w:hAnsi="GHEA Grapalat"/>
        </w:rPr>
        <w:lastRenderedPageBreak/>
        <w:t xml:space="preserve">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00DE4310">
        <w:rPr>
          <w:rFonts w:ascii="GHEA Grapalat" w:hAnsi="GHEA Grapalat"/>
        </w:rPr>
        <w:t>114М-ХМААПДБ-</w:t>
      </w:r>
      <w:r w:rsidR="009310C5">
        <w:rPr>
          <w:rFonts w:ascii="GHEA Grapalat" w:hAnsi="GHEA Grapalat"/>
        </w:rPr>
        <w:t>22/11</w:t>
      </w:r>
      <w:r>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DE4310">
        <w:rPr>
          <w:rFonts w:ascii="GHEA Grapalat" w:hAnsi="GHEA Grapalat"/>
          <w:b/>
          <w:sz w:val="24"/>
          <w:szCs w:val="24"/>
        </w:rPr>
        <w:t>114М-ХМААПДБ-</w:t>
      </w:r>
      <w:r w:rsidR="009310C5">
        <w:rPr>
          <w:rFonts w:ascii="GHEA Grapalat" w:hAnsi="GHEA Grapalat"/>
          <w:b/>
          <w:sz w:val="24"/>
          <w:szCs w:val="24"/>
        </w:rPr>
        <w:t>22/11</w:t>
      </w:r>
      <w:r>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DE4310">
            <w:pPr>
              <w:spacing w:before="240" w:after="240"/>
              <w:ind w:left="993" w:hanging="851"/>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DE4310">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1487"/>
        </w:trPr>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1361"/>
        </w:trPr>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5310AE" w:rsidP="00DE431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310AE" w:rsidP="00DE431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310AE" w:rsidP="00DE431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310AE" w:rsidP="00DE431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DE4310">
        <w:tc>
          <w:tcPr>
            <w:tcW w:w="2837" w:type="dxa"/>
            <w:shd w:val="clear" w:color="auto" w:fill="D9E2F3"/>
            <w:vAlign w:val="center"/>
          </w:tcPr>
          <w:p w:rsidR="00F016A2" w:rsidRPr="00B047A2"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310AE" w:rsidP="00DE431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310AE" w:rsidP="00DE431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6"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DE4310">
        <w:tc>
          <w:tcPr>
            <w:tcW w:w="297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7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7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7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7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DE4310">
        <w:tc>
          <w:tcPr>
            <w:tcW w:w="2943"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43"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43"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943"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DE4310">
        <w:trPr>
          <w:trHeight w:val="924"/>
        </w:trPr>
        <w:tc>
          <w:tcPr>
            <w:tcW w:w="9016" w:type="dxa"/>
            <w:gridSpan w:val="2"/>
            <w:vAlign w:val="center"/>
          </w:tcPr>
          <w:p w:rsidR="00F016A2" w:rsidRPr="00FD1EE4" w:rsidRDefault="005310AE"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DE4310">
        <w:trPr>
          <w:trHeight w:val="684"/>
        </w:trPr>
        <w:tc>
          <w:tcPr>
            <w:tcW w:w="4508"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1282"/>
        </w:trPr>
        <w:tc>
          <w:tcPr>
            <w:tcW w:w="4508"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5310AE"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5310AE"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DE4310">
        <w:tc>
          <w:tcPr>
            <w:tcW w:w="9016" w:type="dxa"/>
            <w:gridSpan w:val="2"/>
            <w:vAlign w:val="center"/>
          </w:tcPr>
          <w:p w:rsidR="00F016A2" w:rsidRPr="00FD1EE4" w:rsidRDefault="005310AE" w:rsidP="00DE431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DE4310">
        <w:tc>
          <w:tcPr>
            <w:tcW w:w="9016" w:type="dxa"/>
            <w:gridSpan w:val="2"/>
            <w:vAlign w:val="center"/>
          </w:tcPr>
          <w:p w:rsidR="00F016A2" w:rsidRPr="00FD1EE4" w:rsidRDefault="005310AE"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F016A2" w:rsidRPr="00BA30D4">
              <w:rPr>
                <w:rFonts w:ascii="GHEA Grapalat" w:eastAsia="GHEA Grapalat" w:hAnsi="GHEA Grapalat" w:cs="GHEA Grapalat"/>
              </w:rPr>
              <w:lastRenderedPageBreak/>
              <w:t>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DE4310">
        <w:trPr>
          <w:trHeight w:val="924"/>
        </w:trPr>
        <w:tc>
          <w:tcPr>
            <w:tcW w:w="9016" w:type="dxa"/>
            <w:gridSpan w:val="2"/>
            <w:vAlign w:val="center"/>
          </w:tcPr>
          <w:p w:rsidR="00F016A2" w:rsidRPr="00FD1EE4" w:rsidRDefault="005310AE" w:rsidP="00DE43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DE4310">
        <w:trPr>
          <w:trHeight w:val="684"/>
        </w:trPr>
        <w:tc>
          <w:tcPr>
            <w:tcW w:w="4508"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1282"/>
        </w:trPr>
        <w:tc>
          <w:tcPr>
            <w:tcW w:w="4508"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5310AE"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5310AE"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DE4310">
        <w:tc>
          <w:tcPr>
            <w:tcW w:w="9016" w:type="dxa"/>
            <w:gridSpan w:val="2"/>
            <w:vAlign w:val="center"/>
          </w:tcPr>
          <w:p w:rsidR="00F016A2" w:rsidRPr="00FD1EE4" w:rsidRDefault="005310AE" w:rsidP="00DE431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DE4310">
        <w:tc>
          <w:tcPr>
            <w:tcW w:w="9016" w:type="dxa"/>
            <w:gridSpan w:val="2"/>
            <w:vAlign w:val="center"/>
          </w:tcPr>
          <w:p w:rsidR="00F016A2" w:rsidRPr="00FD1EE4" w:rsidRDefault="005310AE" w:rsidP="00DE431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DE4310">
        <w:tc>
          <w:tcPr>
            <w:tcW w:w="9016" w:type="dxa"/>
            <w:gridSpan w:val="2"/>
            <w:vAlign w:val="center"/>
          </w:tcPr>
          <w:p w:rsidR="00F016A2" w:rsidRPr="00FD1EE4" w:rsidRDefault="005310AE" w:rsidP="00DE431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DE4310">
        <w:tc>
          <w:tcPr>
            <w:tcW w:w="9016" w:type="dxa"/>
            <w:gridSpan w:val="2"/>
            <w:vAlign w:val="center"/>
          </w:tcPr>
          <w:p w:rsidR="00F016A2" w:rsidRPr="00FD1EE4" w:rsidRDefault="005310AE" w:rsidP="00DE431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F016A2" w:rsidRPr="00B23852" w:rsidRDefault="005310AE"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5310AE" w:rsidP="00DE431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5310AE"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5310AE" w:rsidP="00DE43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7"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rPr>
          <w:trHeight w:val="853"/>
        </w:trPr>
        <w:tc>
          <w:tcPr>
            <w:tcW w:w="2835" w:type="dxa"/>
            <w:vMerge w:val="restart"/>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850"/>
        </w:trPr>
        <w:tc>
          <w:tcPr>
            <w:tcW w:w="2835" w:type="dxa"/>
            <w:vMerge/>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850"/>
        </w:trPr>
        <w:tc>
          <w:tcPr>
            <w:tcW w:w="2835" w:type="dxa"/>
            <w:vMerge/>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850"/>
        </w:trPr>
        <w:tc>
          <w:tcPr>
            <w:tcW w:w="2835" w:type="dxa"/>
            <w:vMerge/>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rPr>
          <w:trHeight w:val="850"/>
        </w:trPr>
        <w:tc>
          <w:tcPr>
            <w:tcW w:w="2835" w:type="dxa"/>
            <w:vMerge/>
            <w:shd w:val="clear" w:color="auto" w:fill="D9E2F3"/>
            <w:vAlign w:val="center"/>
          </w:tcPr>
          <w:p w:rsidR="00F016A2" w:rsidRPr="00FD1EE4" w:rsidRDefault="00F016A2" w:rsidP="00DE431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DE4310">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r w:rsidR="00F016A2" w:rsidRPr="00FD1EE4" w:rsidTr="00DE4310">
        <w:tc>
          <w:tcPr>
            <w:tcW w:w="2835" w:type="dxa"/>
            <w:shd w:val="clear" w:color="auto" w:fill="D9E2F3"/>
            <w:vAlign w:val="center"/>
          </w:tcPr>
          <w:p w:rsidR="00F016A2" w:rsidRPr="00FD1EE4" w:rsidRDefault="00F016A2" w:rsidP="00DE431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DE4310">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DE4310">
        <w:tc>
          <w:tcPr>
            <w:tcW w:w="9016" w:type="dxa"/>
            <w:shd w:val="clear" w:color="auto" w:fill="DBE5F1" w:themeFill="accent1" w:themeFillTint="33"/>
          </w:tcPr>
          <w:p w:rsidR="00F016A2" w:rsidRPr="00FD1EE4" w:rsidRDefault="00F016A2" w:rsidP="00DE431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DE4310">
        <w:trPr>
          <w:trHeight w:val="10187"/>
        </w:trPr>
        <w:tc>
          <w:tcPr>
            <w:tcW w:w="9016" w:type="dxa"/>
          </w:tcPr>
          <w:p w:rsidR="00F016A2" w:rsidRPr="00FD1EE4" w:rsidRDefault="00F016A2" w:rsidP="00DE4310">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760B37">
        <w:rPr>
          <w:rFonts w:ascii="GHEA Grapalat" w:hAnsi="GHEA Grapalat"/>
          <w:b/>
          <w:sz w:val="24"/>
          <w:szCs w:val="24"/>
        </w:rPr>
        <w:t>114М-ХМААПДБ-</w:t>
      </w:r>
      <w:r w:rsidR="009310C5">
        <w:rPr>
          <w:rFonts w:ascii="GHEA Grapalat" w:hAnsi="GHEA Grapalat"/>
          <w:b/>
          <w:sz w:val="24"/>
          <w:szCs w:val="24"/>
        </w:rPr>
        <w:t>22/11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5"/>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760B37">
        <w:rPr>
          <w:rFonts w:ascii="GHEA Grapalat" w:hAnsi="GHEA Grapalat"/>
          <w:spacing w:val="-6"/>
        </w:rPr>
        <w:t>114М-ХМААПДБ-</w:t>
      </w:r>
      <w:r w:rsidR="009310C5">
        <w:rPr>
          <w:rFonts w:ascii="GHEA Grapalat" w:hAnsi="GHEA Grapalat"/>
          <w:spacing w:val="-6"/>
        </w:rPr>
        <w:t>22/11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760B37">
        <w:rPr>
          <w:rFonts w:ascii="GHEA Grapalat" w:hAnsi="GHEA Grapalat"/>
          <w:i/>
          <w:sz w:val="22"/>
          <w:szCs w:val="22"/>
        </w:rPr>
        <w:t>114М-ХМААПДБ-</w:t>
      </w:r>
      <w:r w:rsidR="009310C5">
        <w:rPr>
          <w:rFonts w:ascii="GHEA Grapalat" w:hAnsi="GHEA Grapalat"/>
          <w:i/>
          <w:sz w:val="22"/>
          <w:szCs w:val="22"/>
        </w:rPr>
        <w:t>22/11</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7"/>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sz w:val="22"/>
          <w:szCs w:val="22"/>
        </w:rPr>
        <w:lastRenderedPageBreak/>
        <w:t xml:space="preserve">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w:t>
      </w:r>
      <w:r w:rsidRPr="00B138F3">
        <w:rPr>
          <w:rFonts w:ascii="GHEA Grapalat" w:hAnsi="GHEA Grapalat"/>
          <w:sz w:val="22"/>
          <w:szCs w:val="22"/>
        </w:rPr>
        <w:lastRenderedPageBreak/>
        <w:t>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760B37">
        <w:rPr>
          <w:rFonts w:ascii="GHEA Grapalat" w:hAnsi="GHEA Grapalat"/>
          <w:i/>
        </w:rPr>
        <w:t>114М-ХМААПДБ-</w:t>
      </w:r>
      <w:r w:rsidR="009310C5">
        <w:rPr>
          <w:rFonts w:ascii="GHEA Grapalat" w:hAnsi="GHEA Grapalat"/>
          <w:i/>
        </w:rPr>
        <w:t>22/11</w:t>
      </w:r>
      <w:r w:rsidRPr="00B138F3">
        <w:rPr>
          <w:rFonts w:ascii="GHEA Grapalat" w:hAnsi="GHEA Grapalat"/>
          <w:i/>
        </w:rPr>
        <w:t>"</w:t>
      </w:r>
      <w:r w:rsidRPr="00B138F3">
        <w:rPr>
          <w:rStyle w:val="FootnoteReference"/>
          <w:rFonts w:ascii="GHEA Grapalat" w:hAnsi="GHEA Grapalat"/>
          <w:i/>
        </w:rPr>
        <w:footnoteReference w:customMarkFollows="1" w:id="9"/>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760B37">
        <w:rPr>
          <w:rFonts w:ascii="GHEA Grapalat" w:hAnsi="GHEA Grapalat"/>
          <w:b/>
          <w:sz w:val="24"/>
          <w:szCs w:val="24"/>
        </w:rPr>
        <w:t>114М-ХМААПДБ-</w:t>
      </w:r>
      <w:r w:rsidR="009310C5">
        <w:rPr>
          <w:rFonts w:ascii="GHEA Grapalat" w:hAnsi="GHEA Grapalat"/>
          <w:b/>
          <w:sz w:val="24"/>
          <w:szCs w:val="24"/>
        </w:rPr>
        <w:t>22/11</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1"/>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13"/>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14"/>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5"/>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6"/>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w:t>
      </w:r>
      <w:r w:rsidRPr="00B138F3">
        <w:rPr>
          <w:rFonts w:ascii="GHEA Grapalat" w:hAnsi="GHEA Grapalat"/>
        </w:rPr>
        <w:lastRenderedPageBreak/>
        <w:t>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7"/>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8"/>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w:t>
      </w:r>
      <w:r w:rsidRPr="00B138F3">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9"/>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
        <w:gridCol w:w="1080"/>
        <w:gridCol w:w="1440"/>
        <w:gridCol w:w="1080"/>
        <w:gridCol w:w="4674"/>
        <w:gridCol w:w="1085"/>
        <w:gridCol w:w="1559"/>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4A183A">
        <w:trPr>
          <w:trHeight w:val="219"/>
          <w:jc w:val="center"/>
        </w:trPr>
        <w:tc>
          <w:tcPr>
            <w:tcW w:w="634" w:type="dxa"/>
            <w:vMerge w:val="restart"/>
            <w:vAlign w:val="center"/>
          </w:tcPr>
          <w:p w:rsidR="00071D1C" w:rsidRPr="00B138F3" w:rsidRDefault="00071D1C" w:rsidP="004A183A">
            <w:pPr>
              <w:widowControl w:val="0"/>
              <w:jc w:val="center"/>
              <w:rPr>
                <w:rFonts w:ascii="GHEA Grapalat" w:hAnsi="GHEA Grapalat"/>
                <w:sz w:val="16"/>
                <w:szCs w:val="16"/>
              </w:rPr>
            </w:pPr>
            <w:r w:rsidRPr="00B138F3">
              <w:rPr>
                <w:rFonts w:ascii="GHEA Grapalat" w:hAnsi="GHEA Grapalat"/>
                <w:sz w:val="16"/>
                <w:szCs w:val="16"/>
              </w:rPr>
              <w:t>номер лота</w:t>
            </w:r>
          </w:p>
        </w:tc>
        <w:tc>
          <w:tcPr>
            <w:tcW w:w="1080" w:type="dxa"/>
            <w:vMerge w:val="restart"/>
            <w:vAlign w:val="center"/>
          </w:tcPr>
          <w:p w:rsidR="00071D1C" w:rsidRPr="004A183A" w:rsidRDefault="00071D1C" w:rsidP="00B46D58">
            <w:pPr>
              <w:widowControl w:val="0"/>
              <w:jc w:val="center"/>
              <w:rPr>
                <w:rFonts w:ascii="GHEA Grapalat" w:hAnsi="GHEA Grapalat"/>
                <w:sz w:val="14"/>
                <w:szCs w:val="16"/>
              </w:rPr>
            </w:pPr>
            <w:r w:rsidRPr="004A183A">
              <w:rPr>
                <w:rFonts w:ascii="GHEA Grapalat" w:hAnsi="GHEA Grapalat"/>
                <w:sz w:val="14"/>
                <w:szCs w:val="16"/>
              </w:rPr>
              <w:t>промежуточный код, предусмотренный планом закупок по классификации ЕЗК (CPV)</w:t>
            </w:r>
          </w:p>
        </w:tc>
        <w:tc>
          <w:tcPr>
            <w:tcW w:w="1440"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080"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0"/>
              <w:t>**</w:t>
            </w:r>
          </w:p>
        </w:tc>
        <w:tc>
          <w:tcPr>
            <w:tcW w:w="4674"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4A183A">
        <w:trPr>
          <w:trHeight w:val="445"/>
          <w:jc w:val="center"/>
        </w:trPr>
        <w:tc>
          <w:tcPr>
            <w:tcW w:w="634" w:type="dxa"/>
            <w:vMerge/>
            <w:vAlign w:val="center"/>
          </w:tcPr>
          <w:p w:rsidR="00071D1C" w:rsidRPr="00B138F3" w:rsidRDefault="00071D1C" w:rsidP="00B46D58">
            <w:pPr>
              <w:widowControl w:val="0"/>
              <w:jc w:val="center"/>
              <w:rPr>
                <w:rFonts w:ascii="GHEA Grapalat" w:hAnsi="GHEA Grapalat"/>
                <w:sz w:val="16"/>
                <w:szCs w:val="16"/>
              </w:rPr>
            </w:pPr>
          </w:p>
        </w:tc>
        <w:tc>
          <w:tcPr>
            <w:tcW w:w="1080" w:type="dxa"/>
            <w:vMerge/>
            <w:vAlign w:val="center"/>
          </w:tcPr>
          <w:p w:rsidR="00071D1C" w:rsidRPr="00B138F3" w:rsidRDefault="00071D1C" w:rsidP="00B46D58">
            <w:pPr>
              <w:widowControl w:val="0"/>
              <w:jc w:val="center"/>
              <w:rPr>
                <w:rFonts w:ascii="GHEA Grapalat" w:hAnsi="GHEA Grapalat"/>
                <w:sz w:val="16"/>
                <w:szCs w:val="16"/>
              </w:rPr>
            </w:pPr>
          </w:p>
        </w:tc>
        <w:tc>
          <w:tcPr>
            <w:tcW w:w="1440" w:type="dxa"/>
            <w:vMerge/>
            <w:vAlign w:val="center"/>
          </w:tcPr>
          <w:p w:rsidR="00071D1C" w:rsidRPr="00B138F3" w:rsidRDefault="00071D1C" w:rsidP="00B46D58">
            <w:pPr>
              <w:widowControl w:val="0"/>
              <w:jc w:val="center"/>
              <w:rPr>
                <w:rFonts w:ascii="GHEA Grapalat" w:hAnsi="GHEA Grapalat"/>
                <w:sz w:val="16"/>
                <w:szCs w:val="16"/>
              </w:rPr>
            </w:pPr>
          </w:p>
        </w:tc>
        <w:tc>
          <w:tcPr>
            <w:tcW w:w="1080" w:type="dxa"/>
            <w:vMerge/>
            <w:vAlign w:val="center"/>
          </w:tcPr>
          <w:p w:rsidR="00071D1C" w:rsidRPr="00B138F3" w:rsidRDefault="00071D1C" w:rsidP="00B46D58">
            <w:pPr>
              <w:widowControl w:val="0"/>
              <w:jc w:val="center"/>
              <w:rPr>
                <w:rFonts w:ascii="GHEA Grapalat" w:hAnsi="GHEA Grapalat"/>
                <w:sz w:val="16"/>
                <w:szCs w:val="16"/>
              </w:rPr>
            </w:pPr>
          </w:p>
        </w:tc>
        <w:tc>
          <w:tcPr>
            <w:tcW w:w="4674"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1"/>
              <w:t>***</w:t>
            </w:r>
          </w:p>
        </w:tc>
      </w:tr>
      <w:tr w:rsidR="004A183A" w:rsidRPr="00B138F3" w:rsidTr="0023771D">
        <w:trPr>
          <w:trHeight w:val="445"/>
          <w:jc w:val="center"/>
        </w:trPr>
        <w:tc>
          <w:tcPr>
            <w:tcW w:w="634" w:type="dxa"/>
          </w:tcPr>
          <w:p w:rsidR="004A183A" w:rsidRPr="00F953F4" w:rsidRDefault="004A183A" w:rsidP="005538C9">
            <w:pPr>
              <w:jc w:val="center"/>
              <w:rPr>
                <w:rFonts w:ascii="GHEA Grapalat" w:hAnsi="GHEA Grapalat"/>
                <w:sz w:val="20"/>
              </w:rPr>
            </w:pPr>
            <w:r w:rsidRPr="00F953F4">
              <w:rPr>
                <w:rFonts w:ascii="GHEA Grapalat" w:hAnsi="GHEA Grapalat"/>
                <w:sz w:val="20"/>
              </w:rPr>
              <w:t>1</w:t>
            </w:r>
          </w:p>
        </w:tc>
        <w:tc>
          <w:tcPr>
            <w:tcW w:w="1080" w:type="dxa"/>
          </w:tcPr>
          <w:p w:rsidR="004A183A" w:rsidRPr="00F953F4" w:rsidRDefault="004A183A" w:rsidP="005538C9">
            <w:pPr>
              <w:jc w:val="center"/>
              <w:rPr>
                <w:rFonts w:ascii="GHEA Grapalat" w:hAnsi="GHEA Grapalat"/>
                <w:sz w:val="20"/>
              </w:rPr>
            </w:pPr>
            <w:r w:rsidRPr="00F953F4">
              <w:rPr>
                <w:rFonts w:ascii="GHEA Grapalat" w:hAnsi="GHEA Grapalat"/>
                <w:sz w:val="20"/>
              </w:rPr>
              <w:t>15421100</w:t>
            </w:r>
          </w:p>
        </w:tc>
        <w:tc>
          <w:tcPr>
            <w:tcW w:w="1440" w:type="dxa"/>
          </w:tcPr>
          <w:p w:rsidR="004A183A" w:rsidRPr="005538C9" w:rsidRDefault="004A183A" w:rsidP="005538C9">
            <w:pPr>
              <w:jc w:val="center"/>
              <w:rPr>
                <w:rFonts w:ascii="GHEA Grapalat" w:hAnsi="GHEA Grapalat"/>
                <w:sz w:val="16"/>
              </w:rPr>
            </w:pPr>
            <w:r w:rsidRPr="005538C9">
              <w:rPr>
                <w:rFonts w:ascii="GHEA Grapalat" w:hAnsi="GHEA Grapalat"/>
                <w:sz w:val="16"/>
              </w:rPr>
              <w:t>Растительное масло</w:t>
            </w:r>
          </w:p>
        </w:tc>
        <w:tc>
          <w:tcPr>
            <w:tcW w:w="1080" w:type="dxa"/>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vAlign w:val="center"/>
          </w:tcPr>
          <w:p w:rsidR="004A183A" w:rsidRDefault="004A183A">
            <w:pPr>
              <w:rPr>
                <w:rFonts w:ascii="GHEA Grapalat" w:hAnsi="GHEA Grapalat"/>
                <w:sz w:val="16"/>
                <w:szCs w:val="16"/>
              </w:rPr>
            </w:pPr>
            <w:r>
              <w:rPr>
                <w:rFonts w:ascii="GHEA Grapalat" w:hAnsi="GHEA Grapalat"/>
                <w:sz w:val="16"/>
                <w:szCs w:val="16"/>
              </w:rPr>
              <w:t xml:space="preserve">Масло подсолнечное - рафинированное (рафинированное); Изготовлено путем отжима и прессования семян подсолнечника, высшего качества, рафинированное, дезодорированное. Фасовка: весовая во флаконах вместимостью 0,9-1 л (без учета массы тары). Эквивалент индикаторы.Общие обязательные условия для товара: безопасность, упаковка и маркировка, в соответствии с решением Комиссии Таможенного союза №880 от </w:t>
            </w:r>
            <w:r>
              <w:rPr>
                <w:rFonts w:ascii="GHEA Grapalat" w:hAnsi="GHEA Grapalat"/>
                <w:sz w:val="16"/>
                <w:szCs w:val="16"/>
              </w:rPr>
              <w:lastRenderedPageBreak/>
              <w:t>09.12.2011 «О безопасности пищевой продукции» (ТС ТС 021/2011), Комиссия Таможенного союза №881 от 9 декабря 2011 г. Решение о маркировке пищевых продуктов (ТС ТС 022/2011), Решение Комиссии Таможенного союза от 16 августа 2011 г. № 769 о безопасности упаковки (ТС 005/2011), июль 2012 г. Совета Евразийской экономической комиссии Технические требования «Требования безопасности к пищевым добавкам, ароматизаторам и технологическим вспомогательным средствам» утверждены постановлением № 58 от 20 (ТК ТС 029/2012). 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телефону.Доставка осуществляется за счет поставщика в соответствующие детские сады по указанным адресам посредством:* Для пищевых продуктов, определенных указанным решением.Указанный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Pr>
          <w:p w:rsidR="004A183A" w:rsidRPr="004A183A" w:rsidRDefault="004A183A" w:rsidP="005538C9">
            <w:pPr>
              <w:jc w:val="center"/>
              <w:rPr>
                <w:rFonts w:ascii="GHEA Grapalat" w:hAnsi="GHEA Grapalat"/>
                <w:sz w:val="20"/>
                <w:lang w:val="en-US"/>
              </w:rPr>
            </w:pPr>
            <w:r>
              <w:rPr>
                <w:rFonts w:ascii="GHEA Grapalat" w:hAnsi="GHEA Grapalat"/>
                <w:sz w:val="20"/>
                <w:lang w:val="en-US"/>
              </w:rPr>
              <w:lastRenderedPageBreak/>
              <w:t>Литр</w:t>
            </w:r>
          </w:p>
        </w:tc>
        <w:tc>
          <w:tcPr>
            <w:tcW w:w="1559" w:type="dxa"/>
          </w:tcPr>
          <w:p w:rsidR="004A183A" w:rsidRPr="00F953F4" w:rsidRDefault="004A183A" w:rsidP="005538C9">
            <w:pPr>
              <w:jc w:val="center"/>
              <w:rPr>
                <w:rFonts w:ascii="GHEA Grapalat" w:hAnsi="GHEA Grapalat"/>
                <w:sz w:val="20"/>
              </w:rPr>
            </w:pPr>
          </w:p>
        </w:tc>
        <w:tc>
          <w:tcPr>
            <w:tcW w:w="1134" w:type="dxa"/>
          </w:tcPr>
          <w:p w:rsidR="004A183A" w:rsidRPr="00F953F4" w:rsidRDefault="004A183A" w:rsidP="005538C9">
            <w:pPr>
              <w:jc w:val="center"/>
              <w:rPr>
                <w:rFonts w:ascii="GHEA Grapalat" w:hAnsi="GHEA Grapalat"/>
                <w:sz w:val="20"/>
              </w:rPr>
            </w:pPr>
          </w:p>
        </w:tc>
        <w:tc>
          <w:tcPr>
            <w:tcW w:w="850" w:type="dxa"/>
          </w:tcPr>
          <w:p w:rsidR="004A183A" w:rsidRDefault="004A183A" w:rsidP="005538C9">
            <w:pPr>
              <w:jc w:val="center"/>
              <w:rPr>
                <w:rFonts w:ascii="GHEA Grapalat" w:hAnsi="GHEA Grapalat"/>
                <w:sz w:val="18"/>
                <w:szCs w:val="18"/>
              </w:rPr>
            </w:pPr>
            <w:r>
              <w:rPr>
                <w:rFonts w:ascii="GHEA Grapalat" w:hAnsi="GHEA Grapalat"/>
                <w:sz w:val="18"/>
                <w:szCs w:val="18"/>
              </w:rPr>
              <w:t>250</w:t>
            </w:r>
          </w:p>
        </w:tc>
        <w:tc>
          <w:tcPr>
            <w:tcW w:w="709" w:type="dxa"/>
          </w:tcPr>
          <w:p w:rsidR="004A183A" w:rsidRPr="004A183A" w:rsidRDefault="004A183A" w:rsidP="005538C9">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Pr>
          <w:p w:rsidR="004A183A" w:rsidRDefault="004A183A" w:rsidP="005538C9">
            <w:pPr>
              <w:jc w:val="center"/>
              <w:rPr>
                <w:rFonts w:ascii="GHEA Grapalat" w:hAnsi="GHEA Grapalat"/>
                <w:sz w:val="18"/>
                <w:szCs w:val="18"/>
              </w:rPr>
            </w:pPr>
            <w:r>
              <w:rPr>
                <w:rFonts w:ascii="GHEA Grapalat" w:hAnsi="GHEA Grapalat"/>
                <w:sz w:val="18"/>
                <w:szCs w:val="18"/>
              </w:rPr>
              <w:t>250</w:t>
            </w:r>
          </w:p>
        </w:tc>
        <w:tc>
          <w:tcPr>
            <w:tcW w:w="947" w:type="dxa"/>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15616000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Гречневая крупа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Крупа гречневая I сорта, чистая, не более 5 кг, в полиэтиленовой пленке для пищевых продуктов, с соответствующей маркировкой, влажностью не более 14,0%, крупностью не менее 97,5%.</w:t>
            </w:r>
            <w:r>
              <w:rPr>
                <w:rFonts w:ascii="GHEA Grapalat" w:hAnsi="GHEA Grapalat"/>
                <w:sz w:val="16"/>
                <w:szCs w:val="16"/>
              </w:rPr>
              <w:br/>
              <w:t>Общие обязательные условия для товара: безопасность, упаковка и маркировка, в соответствии с решением Комиссии Таможенного союза №880 от 09.12.2011 «О безопасности пищевой продукции» (ТС ТС 021/2011), Комиссия Таможенного союза №881 от 9 декабря 2011 г. «Пищевая продукция для ее маркировки» (ТС ТС 022/2011), Решение Комиссии Таможенного союза от 16 августа 2011 г. № 769 (ТС ТС 005/2011), июль 2012 г. Совет Евразийской экономической комиссии «Требования к безопасности пищевых добавок, ароматизаторов и технологических вспомогательных средств», утвержденного решением № 58 от 20 (ТС ТС 029/2012), «О безопасности зерна», принятого решением Комиссии Таможенного союза № 874 от 09 декабря 2011 г. ( ТС ТС 015/2011) технических регламентов. Разборчивая маркировка</w:t>
            </w:r>
            <w:r>
              <w:rPr>
                <w:rFonts w:ascii="GHEA Grapalat" w:hAnsi="GHEA Grapalat"/>
                <w:sz w:val="16"/>
                <w:szCs w:val="16"/>
              </w:rPr>
              <w:br/>
            </w:r>
            <w:r>
              <w:rPr>
                <w:rFonts w:ascii="GHEA Grapalat" w:hAnsi="GHEA Grapalat"/>
                <w:sz w:val="16"/>
                <w:szCs w:val="16"/>
              </w:rPr>
              <w:lastRenderedPageBreak/>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Pr>
                <w:rFonts w:ascii="GHEA Grapalat" w:hAnsi="GHEA Grapalat"/>
                <w:sz w:val="16"/>
                <w:szCs w:val="16"/>
              </w:rPr>
              <w:br/>
              <w:t>* Для пищевых продуктов, определенных указанным решением.</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400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400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15851100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Макаронные изделия</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"Макаронные изделия обыкновенные, лапша, вермишель и другие нарезки (фасовка: 5, 10 и 20 кг, по желанию заказчика), из пресного теста, влажность макаронных изделий не более 12%, зольность: не более 2,1, кислотность 5% - Не более 0,30%, без примесей, без примесей, без заражения вредителями; из муки пшеничной), Б (из муки пшеничной хлебопекарной), фасованной и без фасовки, ГОСТ 31743-2017 или аналогичный требованиям ГОСТ Общие требования к продукту: безопасность, упаковка и маркировка в соответствии с Комиссией Таможенного союза от 9 декабря 2011 г. «О безопасности пищевой продукции», утвержденной Постановлением № 880 (ТС ТС 021/2011), «Пищевая продукция о ее маркировке», принятой Постановлением Таможенного союза № 881 Комиссия от 9 декабря 2011 г. 11) «О безопасности упаковки» (ТС ТС 005/2011), принятых Решением Комиссии Таможенного союза от 16.08.2011 № 769, утв. Решением Совета Евразийской экономической комиссии от 20.07.2012 № 58 «Пищевые добавки , Ароматизаторы и технологические требования безопасности вспомогательных средств» (ТС ТС 029/2012), технический регламент «О безопасности зерна» (ТС ТС 015/2011), принятый решением Комиссии Таможенного союза № 874 от 9 декабря 2011 г. . Разборчивая маркировка</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w:t>
            </w:r>
            <w:r>
              <w:rPr>
                <w:rFonts w:ascii="GHEA Grapalat" w:hAnsi="GHEA Grapalat"/>
                <w:sz w:val="16"/>
                <w:szCs w:val="16"/>
              </w:rPr>
              <w:lastRenderedPageBreak/>
              <w:t>рабочих дня) по электронной почте. по почте или телефону.</w:t>
            </w:r>
            <w:r>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Pr>
                <w:rFonts w:ascii="GHEA Grapalat" w:hAnsi="GHEA Grapalat"/>
                <w:sz w:val="16"/>
                <w:szCs w:val="16"/>
              </w:rPr>
              <w:br/>
              <w:t>* Для пищевых продуктов, определенных указанным решением.</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400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400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15831000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Сахар</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"Свекла белая, наливная, сладкая, сухая, без побочного вкуса и запаха (как сухая, так и в растворе), в заводской упаковке, 5, 10 и 50 кг (по согласованию с заказчиком) с соответствующей маркировкой. Сахарный раствор должен быть прозрачный, без нерастворившегося осадка и побочных продуктов, массовая доля сахарозы не менее 99,75 % (без учета сухих веществ), массовая доля влаги не более 0,14 %, массовая доля ферросплавов не более 0,0003 % не более ГОСТ 21-94 или аналогичный требованиям ГОСТ Остаточный срок годности не менее 1/2 срока, указанного на момент поставки.</w:t>
            </w:r>
            <w:r>
              <w:rPr>
                <w:rFonts w:ascii="GHEA Grapalat" w:hAnsi="GHEA Grapalat"/>
                <w:sz w:val="16"/>
                <w:szCs w:val="16"/>
              </w:rPr>
              <w:br/>
              <w:t>Безопасность, маркировка и упаковка пищевых продуктов подлежат оценке соответствия в соответствии с Решением Комиссии Таможенного союза от 9 декабря 2011 г. № 880 «О безопасности пищевой продукции» (ТС ТС 021/2011) и Решением Комиссии Таможенного союза от 9 декабря 2011 г. «О маркировке пищевых продуктов». "утверждены Постановлением № 881 (ТС ТС 022/2011); статьей 9 Закона Республики Армения "О" и маркироваться единым знаком обращения на территории Евразийского экономического союза. Разборчивая маркировка.</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Pr>
                <w:rFonts w:ascii="GHEA Grapalat" w:hAnsi="GHEA Grapalat"/>
                <w:sz w:val="16"/>
                <w:szCs w:val="16"/>
              </w:rPr>
              <w:br/>
              <w:t>* Для пищевых продуктов, определенных указанным решением.</w:t>
            </w:r>
            <w:r>
              <w:rPr>
                <w:rFonts w:ascii="GHEA Grapalat" w:hAnsi="GHEA Grapalat"/>
                <w:sz w:val="16"/>
                <w:szCs w:val="16"/>
              </w:rPr>
              <w:br/>
            </w:r>
            <w:r>
              <w:rPr>
                <w:rFonts w:ascii="GHEA Grapalat" w:hAnsi="GHEA Grapalat"/>
                <w:sz w:val="16"/>
                <w:szCs w:val="16"/>
              </w:rPr>
              <w:lastRenderedPageBreak/>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500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500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15531100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Масло сливочное</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"Торговая марка Valio. Сливки сливочные /фасовка: 5 кг и 10 кг, по желанию заказчика/; жирность: 82,5%, высокого качества, свежая, в форме, содержание белка 0,7 г, углеводов 0,7 г, 740 ккал, титруемая кислотность: 23 Не более 6,25 или более 6,25 для масла плазмы для масла сладкосливочного, в упаковках по ГОСТ 32261-2013 или эквивалентному ГОСТ: Общие требования Евразийской экономической комиссии по безопасности молока и молочной продукции (ТС ТС 033/2013) утвержден Решением № 67 от 09.10.2013. Безопасность, упаковка и маркировка в соответствии с Решением Комиссии Таможенного союза от 09.12.2011 № 880 по безопасности пищевых продуктов (ТС ТС 021/2011) , «Пищевая продукция в части ее маркировки» утверждена решением Комиссии Таможенного союза от 9 декабря 2011 г. № 881 (ТС ТС 022/2011), утверждена Советом Евразийской экономической комиссии в 2012 г. «Требования безопасности пищевых добавок, ароматизаторов и технологических вспомогательных средств» утверждены постановлением № 58 от 20 июля 2011 г. (ТС ТС 029/2012) 005/2011). Маркировка: читаемая.</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Pr>
                <w:rFonts w:ascii="GHEA Grapalat" w:hAnsi="GHEA Grapalat"/>
                <w:sz w:val="16"/>
                <w:szCs w:val="16"/>
              </w:rPr>
              <w:br/>
              <w:t>* Для пищевых продуктов, определенных указанным решением.</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15112180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Хлеб</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 xml:space="preserve">Тип: «Матнакаш» և «Раздан»; Изготовлен из муки пшеничной высшего сорта, без брожения, АСТ 31-99 или </w:t>
            </w:r>
            <w:r>
              <w:rPr>
                <w:rFonts w:ascii="GHEA Grapalat" w:hAnsi="GHEA Grapalat"/>
                <w:sz w:val="16"/>
                <w:szCs w:val="16"/>
              </w:rPr>
              <w:lastRenderedPageBreak/>
              <w:t>аналог. Упаковка в бумажный пакет больше длины или ширины хлеба.</w:t>
            </w:r>
            <w:r>
              <w:rPr>
                <w:rFonts w:ascii="GHEA Grapalat" w:hAnsi="GHEA Grapalat"/>
                <w:sz w:val="16"/>
                <w:szCs w:val="16"/>
              </w:rPr>
              <w:br/>
              <w:t>Безопасность, маркировка և упаковка в соответствии с решением Комиссии Таможенного союза № 880 от 09.12.2011 «О безопасности пищевых продуктов» (ТК ТС 021/2011), решением Комиссии Таможенного союза № 881 от 09.12.2011 «Пищевая продукция В части маркировки»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 /2012), Комиссия Таможенного союза 2011 г. Технический регламент «О безопасности упаковки» (ТС ТС 005/2011), принятый решением № 769 от 16 августа 2006 г.</w:t>
            </w:r>
            <w:r>
              <w:rPr>
                <w:rFonts w:ascii="GHEA Grapalat" w:hAnsi="GHEA Grapalat"/>
                <w:sz w:val="16"/>
                <w:szCs w:val="16"/>
              </w:rPr>
              <w:br/>
              <w:t>Срок годности не менее 90%</w:t>
            </w:r>
            <w:r>
              <w:rPr>
                <w:rFonts w:ascii="GHEA Grapalat" w:hAnsi="GHEA Grapalat"/>
                <w:sz w:val="16"/>
                <w:szCs w:val="16"/>
              </w:rPr>
              <w:br/>
              <w:t xml:space="preserve"> Доставка осуществляется каждый рабочий день с 08:00 до 08:48.</w:t>
            </w:r>
            <w:r>
              <w:rPr>
                <w:rFonts w:ascii="GHEA Grapalat" w:hAnsi="GHEA Grapalat"/>
                <w:sz w:val="16"/>
                <w:szCs w:val="16"/>
              </w:rPr>
              <w:br/>
              <w:t xml:space="preserve"> В случае несоблюдения технических характеристик или условий поставки при поставке хлеба срок несоблюдения устанавливается в размере 30 минут.</w:t>
            </w:r>
            <w:r>
              <w:rPr>
                <w:rFonts w:ascii="GHEA Grapalat" w:hAnsi="GHEA Grapalat"/>
                <w:sz w:val="16"/>
                <w:szCs w:val="16"/>
              </w:rPr>
              <w:br/>
              <w:t>Отметим, что поставка должна осуществляться транспортными средствами, предназначенными для перевозки данных продуктов питания, которые, по словам начальника Государственной службы безопасности пищевых продуктов Министерства сельского хозяйства РА в 2017 г. «Согласно утвержденному графику, должны иметь санитарные паспорта.</w:t>
            </w:r>
            <w:r>
              <w:rPr>
                <w:rFonts w:ascii="GHEA Grapalat" w:hAnsi="GHEA Grapalat"/>
                <w:sz w:val="16"/>
                <w:szCs w:val="16"/>
              </w:rPr>
              <w:br/>
              <w:t>Доставка осуществляется за счет поставщика по соответствующим адресам указанных детских садов.</w:t>
            </w:r>
            <w:r>
              <w:rPr>
                <w:rFonts w:ascii="GHEA Grapalat" w:hAnsi="GHEA Grapalat"/>
                <w:sz w:val="16"/>
                <w:szCs w:val="16"/>
              </w:rPr>
              <w:br/>
              <w:t>Объем каждого товара максимальный, он может быть уменьшен Покупателем с учетом фактического количества детей, посещающих детский сад в течение года և Финансирование будет предоставлено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 w:rsidRPr="00FD671F">
              <w:rPr>
                <w:rFonts w:ascii="GHEA Grapalat" w:hAnsi="GHEA Grapalat"/>
                <w:sz w:val="20"/>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1500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w:t>
            </w:r>
            <w:r w:rsidRPr="004A183A">
              <w:rPr>
                <w:rFonts w:ascii="GHEA Grapalat" w:hAnsi="GHEA Grapalat"/>
                <w:sz w:val="16"/>
              </w:rPr>
              <w:lastRenderedPageBreak/>
              <w:t>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lastRenderedPageBreak/>
              <w:t>1500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w:t>
            </w:r>
            <w:r>
              <w:rPr>
                <w:rFonts w:ascii="GHEA Grapalat" w:hAnsi="GHEA Grapalat"/>
                <w:sz w:val="20"/>
              </w:rPr>
              <w:lastRenderedPageBreak/>
              <w:t>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lastRenderedPageBreak/>
              <w:t>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15112150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Птица / Куриное бедро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381C99" w:rsidRDefault="004A183A" w:rsidP="005538C9">
            <w:pPr>
              <w:jc w:val="center"/>
              <w:rPr>
                <w:rFonts w:ascii="GHEA Grapalat" w:hAnsi="GHEA Grapalat"/>
                <w:sz w:val="14"/>
              </w:rPr>
            </w:pP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Бедро куриное, охлажденное, местное Чистое, обескровленное, без запаха, герметично упакованное в тару для пищевых продуктов, отдельной порцией, от 900 грамм до 1,1 кг, без массы воды.ГОСТ 31962-2013 или аналог ГОСТ.</w:t>
            </w:r>
            <w:r>
              <w:rPr>
                <w:rFonts w:ascii="GHEA Grapalat" w:hAnsi="GHEA Grapalat"/>
                <w:sz w:val="16"/>
                <w:szCs w:val="16"/>
              </w:rPr>
              <w:br/>
              <w:t xml:space="preserve">Безопасность, маркировка и упаковка - общие обязательные условия для продукции, в соответствии с Положением «О </w:t>
            </w:r>
            <w:r>
              <w:rPr>
                <w:rFonts w:ascii="GHEA Grapalat" w:hAnsi="GHEA Grapalat"/>
                <w:sz w:val="16"/>
                <w:szCs w:val="16"/>
              </w:rPr>
              <w:lastRenderedPageBreak/>
              <w:t>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Можно хранить в холодильнике после доставки.</w:t>
            </w:r>
            <w:r>
              <w:rPr>
                <w:rFonts w:ascii="GHEA Grapalat" w:hAnsi="GHEA Grapalat"/>
                <w:sz w:val="16"/>
                <w:szCs w:val="16"/>
              </w:rPr>
              <w:br/>
              <w:t>Можно хранить в холодильнике после доставки.</w:t>
            </w:r>
            <w:r>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 xml:space="preserve"> 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Pr>
                <w:rFonts w:ascii="GHEA Grapalat" w:hAnsi="GHEA Grapalat"/>
                <w:sz w:val="16"/>
                <w:szCs w:val="16"/>
              </w:rPr>
              <w:br/>
              <w:t>Доставка осуществляется за счет поставщика по соответствующим адресам указанных детских садов.</w:t>
            </w:r>
            <w:r>
              <w:rPr>
                <w:rFonts w:ascii="GHEA Grapalat" w:hAnsi="GHEA Grapalat"/>
                <w:sz w:val="16"/>
                <w:szCs w:val="16"/>
              </w:rPr>
              <w:br/>
              <w:t xml:space="preserve">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w:t>
            </w:r>
            <w:r>
              <w:rPr>
                <w:rFonts w:ascii="GHEA Grapalat" w:hAnsi="GHEA Grapalat"/>
                <w:sz w:val="16"/>
                <w:szCs w:val="16"/>
              </w:rPr>
              <w:lastRenderedPageBreak/>
              <w:t>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 w:rsidRPr="00FD671F">
              <w:rPr>
                <w:rFonts w:ascii="GHEA Grapalat" w:hAnsi="GHEA Grapalat"/>
                <w:sz w:val="20"/>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lastRenderedPageBreak/>
              <w:t>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15111120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Птица / Куриная грудка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381C99" w:rsidRDefault="004A183A" w:rsidP="005538C9">
            <w:pPr>
              <w:jc w:val="center"/>
              <w:rPr>
                <w:rFonts w:ascii="GHEA Grapalat" w:hAnsi="GHEA Grapalat"/>
                <w:sz w:val="14"/>
              </w:rPr>
            </w:pP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Грудка куриная, охлажденная, местная Чистая, обескровленная, без посторонних запахов, герметично упакованная в тару для пищевых продуктов, отдельной порцией, от 900 грамм до 1,1 кг, без массы воды.ГОСТ 31962-2013 или аналогичный показателям ГОСТ.</w:t>
            </w:r>
            <w:r>
              <w:rPr>
                <w:rFonts w:ascii="GHEA Grapalat" w:hAnsi="GHEA Grapalat"/>
                <w:sz w:val="16"/>
                <w:szCs w:val="16"/>
              </w:rPr>
              <w:br/>
              <w:t>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Его можно заморозить после получения.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Признать, что мясные продукты, поставляемые в детские сады поставщиком (поставщиками), должны забиваться 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w:t>
            </w:r>
            <w:r>
              <w:rPr>
                <w:rFonts w:ascii="GHEA Grapalat" w:hAnsi="GHEA Grapalat"/>
                <w:sz w:val="16"/>
                <w:szCs w:val="16"/>
              </w:rPr>
              <w:lastRenderedPageBreak/>
              <w:t>санитарный паспорт на транспортные средства Согласно утвержденному графику они должны иметь санитарные паспорта.</w:t>
            </w:r>
            <w:r>
              <w:rPr>
                <w:rFonts w:ascii="GHEA Grapalat" w:hAnsi="GHEA Grapalat"/>
                <w:sz w:val="16"/>
                <w:szCs w:val="16"/>
              </w:rPr>
              <w:br/>
              <w:t>Доставка осуществляется за счет поставщика по соответствующим адресам указанных детских садов.</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 w:rsidRPr="00FD671F">
              <w:rPr>
                <w:rFonts w:ascii="GHEA Grapalat" w:hAnsi="GHEA Grapalat"/>
                <w:sz w:val="20"/>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03221100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Говядина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381C99" w:rsidRDefault="004A183A" w:rsidP="005538C9">
            <w:pPr>
              <w:jc w:val="center"/>
              <w:rPr>
                <w:rFonts w:ascii="GHEA Grapalat" w:hAnsi="GHEA Grapalat"/>
                <w:sz w:val="14"/>
              </w:rPr>
            </w:pP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"Говядина, пропорционально разделенная, мягкая, бескостная, охлажденная, жирная часть - до 20%, с развитой мускулатурой, выдерживаемая при температуре от 0°С до 4°С - не более 6 часов, I компост, поверхность замороженного мяса Влажное, соотношение кости к мясу: 0% и 100% соответственно, упаковка в ящики: АСТ 342-2011 или аналог.</w:t>
            </w:r>
            <w:r>
              <w:rPr>
                <w:rFonts w:ascii="GHEA Grapalat" w:hAnsi="GHEA Grapalat"/>
                <w:sz w:val="16"/>
                <w:szCs w:val="16"/>
              </w:rPr>
              <w:br/>
              <w:t>Безопасность, маркировка и упаковка - общие обязательные условия для продукции, в соответствии с Положением «О безопасности мяса и мясной продукции» (ТС ТС 034/2013), принятым Решением Совета Евразийской экономической комиссии № 68 от 09.10.2013.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w:t>
            </w:r>
            <w:r>
              <w:rPr>
                <w:rFonts w:ascii="GHEA Grapalat" w:hAnsi="GHEA Grapalat"/>
                <w:sz w:val="16"/>
                <w:szCs w:val="16"/>
              </w:rPr>
              <w:br/>
              <w:t>Можно хранить в холодильнике после доставки;</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 xml:space="preserve">Признать, что мясные продукты, поставляемые в детские сады поставщиком (поставщиками), должны забиваться </w:t>
            </w:r>
            <w:r>
              <w:rPr>
                <w:rFonts w:ascii="GHEA Grapalat" w:hAnsi="GHEA Grapalat"/>
                <w:sz w:val="16"/>
                <w:szCs w:val="16"/>
              </w:rPr>
              <w:lastRenderedPageBreak/>
              <w:t>только на бойнях, а также организациях, имеющих договор с бойней, зарегистрированных в Инспекции по безопасности пищевых продуктов при Правительстве Республики Армения.</w:t>
            </w:r>
            <w:r>
              <w:rPr>
                <w:rFonts w:ascii="GHEA Grapalat" w:hAnsi="GHEA Grapalat"/>
                <w:sz w:val="16"/>
                <w:szCs w:val="16"/>
              </w:rPr>
              <w:br/>
              <w:t xml:space="preserve"> Отметим, что доставка должна осуществляться транспортными средствами, предназначенными для перевозки данного продовольствия, что, согласно сообщению начальника Государственной службы безопасности пищевых продуктов Министерства сельского хозяйства РА в 2017 г. «Об утверждении порядка выдачи санитарный паспорт на транспортные средства Согласно утвержденному графику они должны иметь санитарные паспорта.</w:t>
            </w:r>
            <w:r>
              <w:rPr>
                <w:rFonts w:ascii="GHEA Grapalat" w:hAnsi="GHEA Grapalat"/>
                <w:sz w:val="16"/>
                <w:szCs w:val="16"/>
              </w:rPr>
              <w:br/>
              <w:t>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500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500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15863200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Свекла /с 1 января по 1 июня/</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381C99" w:rsidRDefault="004A183A" w:rsidP="005538C9">
            <w:pPr>
              <w:jc w:val="center"/>
              <w:rPr>
                <w:rFonts w:ascii="GHEA Grapalat" w:hAnsi="GHEA Grapalat"/>
                <w:sz w:val="14"/>
              </w:rPr>
            </w:pP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"Внешний вид: корни свежие, целые, без болезней, сухие, неповрежденные, без трещин и повреждений. Внутренняя структура: сердцевина сочная, темно-красная - разных оттенков.</w:t>
            </w:r>
            <w:r>
              <w:rPr>
                <w:rFonts w:ascii="GHEA Grapalat" w:hAnsi="GHEA Grapalat"/>
                <w:sz w:val="16"/>
                <w:szCs w:val="16"/>
              </w:rPr>
              <w:br/>
              <w:t>Размер корней (при наибольшем поперечном диаметре) 7-10 см. Допускаются отклонения от указанных размеров и при механических повреждениях на глубину более 3 мм, не более 5 % от общей суммы. Количество земли, прикрепленной к корням, составляет не более 1% от общего количества. ГОСТ 1722-85 или аналогичный.</w:t>
            </w:r>
            <w:r>
              <w:rPr>
                <w:rFonts w:ascii="GHEA Grapalat" w:hAnsi="GHEA Grapalat"/>
                <w:sz w:val="16"/>
                <w:szCs w:val="16"/>
              </w:rPr>
              <w:br/>
              <w:t xml:space="preserve"> 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 769 «О безопасности упаковки» ТС ТС 005/2011) технических регламентов .</w:t>
            </w:r>
            <w:r>
              <w:rPr>
                <w:rFonts w:ascii="GHEA Grapalat" w:hAnsi="GHEA Grapalat"/>
                <w:sz w:val="16"/>
                <w:szCs w:val="16"/>
              </w:rPr>
              <w:br/>
              <w:t xml:space="preserve"> 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15863200</w:t>
            </w:r>
          </w:p>
          <w:p w:rsidR="004A183A" w:rsidRPr="00F953F4" w:rsidRDefault="004A183A" w:rsidP="005538C9">
            <w:pPr>
              <w:jc w:val="center"/>
              <w:rPr>
                <w:rFonts w:ascii="GHEA Grapalat" w:hAnsi="GHEA Grapalat"/>
                <w:sz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lastRenderedPageBreak/>
              <w:t>Чай</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17148B" w:rsidRDefault="004A183A" w:rsidP="005538C9">
            <w:pPr>
              <w:jc w:val="center"/>
              <w:rPr>
                <w:rFonts w:ascii="GHEA Grapalat" w:hAnsi="GHEA Grapalat"/>
                <w:sz w:val="16"/>
                <w:szCs w:val="16"/>
              </w:rPr>
            </w:pP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 xml:space="preserve">"Байхатей черный, с крупными листьями или гранулированный, фасованный в мягкие или полутвердые </w:t>
            </w:r>
            <w:r>
              <w:rPr>
                <w:rFonts w:ascii="GHEA Grapalat" w:hAnsi="GHEA Grapalat"/>
                <w:sz w:val="16"/>
                <w:szCs w:val="16"/>
              </w:rPr>
              <w:lastRenderedPageBreak/>
              <w:t>пакеты, фабричные, содержащие по 100-250 г, букет качественный и первых сортов.</w:t>
            </w:r>
            <w:r>
              <w:rPr>
                <w:rFonts w:ascii="GHEA Grapalat" w:hAnsi="GHEA Grapalat"/>
                <w:sz w:val="16"/>
                <w:szCs w:val="16"/>
              </w:rPr>
              <w:br/>
              <w:t>Безопасность, маркировка и упаковка пищевых продуктов подлежат оценке соответствия в соответствии с Решением Комиссии Таможенного союза от 9 декабря 2011 г. № 880 «О безопасности пищевой продукции» (ТС ТС 021/2011) и Решением Комиссии Таможенного союза от 9 декабря 2011 г. «О маркировке пищевых продуктов». (ТС ТС 022/2011), утв. постановлением № 881, и о техническом регламенте Таможенного союза «О безопасности упаковки» (ТС ТС 005/2011), утв. постановлением Комиссии Таможенного союза от 16 августа 2011 г. № 769.</w:t>
            </w:r>
            <w:r>
              <w:rPr>
                <w:rFonts w:ascii="GHEA Grapalat" w:hAnsi="GHEA Grapalat"/>
                <w:sz w:val="16"/>
                <w:szCs w:val="16"/>
              </w:rPr>
              <w:br/>
              <w:t>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w:t>
            </w:r>
            <w:r w:rsidRPr="004A183A">
              <w:rPr>
                <w:rFonts w:ascii="GHEA Grapalat" w:hAnsi="GHEA Grapalat"/>
                <w:sz w:val="16"/>
              </w:rPr>
              <w:lastRenderedPageBreak/>
              <w:t>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lastRenderedPageBreak/>
              <w:t>2</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w:t>
            </w:r>
            <w:r>
              <w:rPr>
                <w:rFonts w:ascii="GHEA Grapalat" w:hAnsi="GHEA Grapalat"/>
                <w:sz w:val="20"/>
              </w:rPr>
              <w:lastRenderedPageBreak/>
              <w:t>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lastRenderedPageBreak/>
              <w:t>12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03221410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яблоки</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«Яблоки свежие I группы плодов различных сортов Армении, разделенные посередине на две части, диаметром не менее 50-75 мм, без повреждений кожуры, дырок и следов града не более 2 см, ГОСТ 21122-75 или эквивалент.</w:t>
            </w:r>
            <w:r>
              <w:rPr>
                <w:rFonts w:ascii="GHEA Grapalat" w:hAnsi="GHEA Grapalat"/>
                <w:sz w:val="16"/>
                <w:szCs w:val="16"/>
              </w:rPr>
              <w:br/>
              <w:t>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 769 «О безопасности упаковки» ТС ТС 005/2011) технических регламентов .</w:t>
            </w:r>
            <w:r>
              <w:rPr>
                <w:rFonts w:ascii="GHEA Grapalat" w:hAnsi="GHEA Grapalat"/>
                <w:sz w:val="16"/>
                <w:szCs w:val="16"/>
              </w:rPr>
              <w:br/>
              <w:t>Поставки этого яблока в июне-августе не планируются.</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300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300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15331161</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Капуста /с 1 января по 1 июня/</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17148B" w:rsidRDefault="004A183A" w:rsidP="005538C9">
            <w:pPr>
              <w:jc w:val="center"/>
              <w:rPr>
                <w:rFonts w:ascii="GHEA Grapalat" w:hAnsi="GHEA Grapalat"/>
                <w:sz w:val="14"/>
              </w:rPr>
            </w:pP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"Капуста 45% - ранняя, 55% - средняя</w:t>
            </w:r>
            <w:r>
              <w:rPr>
                <w:rFonts w:ascii="GHEA Grapalat" w:hAnsi="GHEA Grapalat"/>
                <w:sz w:val="16"/>
                <w:szCs w:val="16"/>
              </w:rPr>
              <w:br/>
              <w:t xml:space="preserve">Внешний вид: кочаны свежие, целые, чистые, без болезней, полностью сформированные, не проросшие, с характерными для данного ботанического вида цветом, формой, вкусом и запахом, без побочного запаха и привкуса. Кочаны не должны быть повреждены сельскохозяйственными вредителями, не должны иметь избыточной внешней влаги, должны быть плотными или </w:t>
            </w:r>
            <w:r>
              <w:rPr>
                <w:rFonts w:ascii="GHEA Grapalat" w:hAnsi="GHEA Grapalat"/>
                <w:sz w:val="16"/>
                <w:szCs w:val="16"/>
              </w:rPr>
              <w:lastRenderedPageBreak/>
              <w:t>слегка плотными, но не ломкими, ранней капустой с разной степенью ломкости. Степень очистки кочана: Кочаны должны быть очищены до поверхности с крепкими зелеными и белыми листьями, кочаны должны быть очищены от лепестков роз и непригодных к употреблению листьев. Вес очищенных кочанов 2-5 кг. ГОСТ 28373-94 или аналог.</w:t>
            </w:r>
            <w:r>
              <w:rPr>
                <w:rFonts w:ascii="GHEA Grapalat" w:hAnsi="GHEA Grapalat"/>
                <w:sz w:val="16"/>
                <w:szCs w:val="16"/>
              </w:rPr>
              <w:br/>
              <w:t>Безопасность и упаковка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16 августа 2011 года № 769 «О безопасности упаковки» ТС ТС 005/2011) технических регламентов .</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500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500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15511200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лимон</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Свежий, без механических повреждений и повреждений, вызванных вредителями и болезнями, первой или второй категории по размерам поперечного диаметра, цвет от светло-зеленого до желтого или оранжевого, размеры для первой категории - 60 мм и более, для второй категории - 51-61 мм ГОСТ 4429-82 или аналог:: Безопасность ումը Упаковка в соответствии с «О безопасности пищевой продукции», утвержденной Решением Комиссии Таможенного союза № 880 от 9 декабря 2011 года (ТС ТС 021/2011), «О безопасности упаковки», принятой Решением Комиссии Таможенного союза № 769 от августа 16, 2011 (ТС ТС 005/2011) технических регламентов.</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30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03142510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Лук</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Безопасности и упаковки по техническим регламентам «о безопасности пищевой продукции» (ТР ТС 021/2011), принятым решением Комиссии Таможенного союза от 9 декабря 2011 г. № 880, решением Комиссии Таможенного союза от 16 августа 2011 г. № 769 «о безопасности упаковки» (ТР ТС 005/2011).</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lastRenderedPageBreak/>
              <w:t>16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15332412</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Сода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Конкретный день поставки определяется покупателем посредством предварительного (не ранее чем за 3 рабочих дня) заказа эл.почты. по почте или по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15551600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нарине</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Нарине кисломолочные продукты по АСТ 173-98 или эквивалент, без осадка и хлопьев, однородная жидкость, без постороннего вкуса и запаха, цвет от белого до желтоватого, массовая доля общего сухого нерва не менее 11%, масса влаги не более 89%, плотность не менее 1,027 г/см3, кислотность (80-240)oт: 3 см3 в продукте не допускаются бактерии группы кишечной палочки, в продукте 50 см3 не допускаются патогенные бактерии, в продукте разрешены обычные патогенные бактерии (золотистый стафиококк): Общее количество клеток молочнокислых бактерий в продуктах 1 см3 не менее 10 до пяти градусов. Сделано из коровьего молока, свежих пластиковых бутылок / 180г-200г/:</w:t>
            </w:r>
            <w:r>
              <w:rPr>
                <w:rFonts w:ascii="GHEA Grapalat" w:hAnsi="GHEA Grapalat"/>
                <w:sz w:val="16"/>
                <w:szCs w:val="16"/>
              </w:rPr>
              <w:br/>
              <w:t>Общие обязательные условия, предъявляемые к товару в соответствии с решением Совета Евразийской экономической комиссии от 9 октября 2013 г. № 67» О безопасности молока и молочных продуктов " (ТР ТС 033/2013). Безопасности, упаковки и маркировки по решению Комиссии Таможенного союза от 9 декабря 2011 г. № 880 «о безопасности пищевой продукции «(ТР ТС 021/2011), принятому решением Комиссии Таможенного союза от 9 декабря 2011 г. № 881» Пищевая продукция в части ее маркировки " (ТР ТС 022/2011), Решение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(ТР ТС 029/2012), принятое решением Комиссии Таможенного союза от 16 августа 2011 г. № 769 «о безопасности упаковки» (ТР ТС 005/2011).Маркировка читаемая:</w:t>
            </w:r>
            <w:r>
              <w:rPr>
                <w:rFonts w:ascii="GHEA Grapalat" w:hAnsi="GHEA Grapalat"/>
                <w:sz w:val="16"/>
                <w:szCs w:val="16"/>
              </w:rPr>
              <w:br/>
              <w:t>Конкретный день поставки определяется покупателем посредством предварительного (не ранее чем за 3 рабочих дня) заказа эл.почты. по почте или по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5538C9">
            <w:pPr>
              <w:jc w:val="center"/>
              <w:rPr>
                <w:rFonts w:ascii="GHEA Grapalat" w:hAnsi="GHEA Grapalat"/>
                <w:sz w:val="20"/>
                <w:lang w:val="en-US"/>
              </w:rPr>
            </w:pPr>
            <w:r>
              <w:rPr>
                <w:rFonts w:ascii="GHEA Grapalat" w:hAnsi="GHEA Grapalat"/>
                <w:sz w:val="20"/>
                <w:lang w:val="en-US"/>
              </w:rPr>
              <w:t>штука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1000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lastRenderedPageBreak/>
              <w:t>18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15542100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Овсяные хлопья</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Тип для варки, упаковка: заводская, /350-500 гр, в картонной коробке, заводская упаковка/. Влажность в овсяных хлопьях должна быть не более 12 %, зольность - не более 2,1 %, кислотность - не более 5,0 %, отработанные смеси - не более 0,30 %, не допускается заражение вредителями:</w:t>
            </w:r>
            <w:r>
              <w:rPr>
                <w:rFonts w:ascii="GHEA Grapalat" w:hAnsi="GHEA Grapalat"/>
                <w:sz w:val="16"/>
                <w:szCs w:val="16"/>
              </w:rPr>
              <w:br/>
              <w:t>ГОСТ 21149-93:</w:t>
            </w:r>
            <w:r>
              <w:rPr>
                <w:rFonts w:ascii="GHEA Grapalat" w:hAnsi="GHEA Grapalat"/>
                <w:sz w:val="16"/>
                <w:szCs w:val="16"/>
              </w:rPr>
              <w:br/>
              <w:t>Общие обязательные условия на товар: безопасность, упаковка և маркировка в соответствии с решением Комиссии Таможенного союза № 880 от 09.12.2011 «О безопасности пищевой продукции» (ТС ТС 021/2011), Комиссии Таможенного союза № 881 от 9 декабря 2011 г. «Пищевая продукция для ее маркировки» (ТС ТС 022/2011), Решение № 769 Комиссии Таможенного союза от 16 августа 2011 г. (ТС ТС 005/2011), июль 2012 г. Совет Евразийской экономической комиссии «Требования к безопасности пищевых добавок, ароматизаторов и технологических вспомогательных средств», утвержденных решением № 58 от 20 (ТК ТС 029/2012), «О безопасности зерна», принятых решением Комиссии Таможенного союза № 874 от 09 декабря 2011/2011 гг. ) технические регламенты. Маркировка: читаемая.</w:t>
            </w:r>
            <w:r>
              <w:rPr>
                <w:rFonts w:ascii="GHEA Grapalat" w:hAnsi="GHEA Grapalat"/>
                <w:sz w:val="16"/>
                <w:szCs w:val="16"/>
              </w:rPr>
              <w:br/>
              <w:t>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rPr>
              <w:t>19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GHEA Grapalat" w:hAnsi="GHEA Grapalat"/>
                <w:sz w:val="20"/>
              </w:rPr>
              <w:t>03222128</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творог</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sidRPr="00F953F4">
              <w:rPr>
                <w:rFonts w:ascii="Calibri" w:hAnsi="Calibri" w:cs="Calibri"/>
                <w:sz w:val="20"/>
              </w:rPr>
              <w:t> </w:t>
            </w: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 xml:space="preserve">Творог коровий чистый, жирность 9%, кислотность 210-240°Т, расфасованный в потребительскую тару с оловянной фольгой, не более 0,5 кг и 1 кг, герметически укупоренную, к ней прилагается прозрачная одноразовая крышка Безопасность и маркировка - на продукте Общие сведения обязательные условия, представленные согласно соответствующему решению Совета Евразийской экономической комиссии № 67 от 9 октября 2013 г. «О безопасности молока и молочной продукции» (ТС ТС 033/2013) Безопасность, упаковка и маркировка согласно Комиссия Таможенного союза 09 декабря 2011 г. О безопасности пищевой продукции (ТС ТС 021/2011) принято Постановлением № 880 «Пищевая продукция о ее маркировке» (ТС ТС 022/2011), принято Постановлением Комиссии Таможенного союза № 881 9 декабря 2011 г., </w:t>
            </w:r>
            <w:r>
              <w:rPr>
                <w:rFonts w:ascii="GHEA Grapalat" w:hAnsi="GHEA Grapalat"/>
                <w:sz w:val="16"/>
                <w:szCs w:val="16"/>
              </w:rPr>
              <w:lastRenderedPageBreak/>
              <w:t>Совета Евразийской экономической комиссии Утверждено решением № 58 от 20 июля 2012 г. "Безопасность пищевых добавок, ароматизаторов и технологических вспомогательных средств" Требования к Маркировка: читаемая.</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rPr>
              <w:t>20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15511200</w:t>
            </w:r>
          </w:p>
          <w:p w:rsidR="004A183A" w:rsidRPr="00F953F4" w:rsidRDefault="004A183A" w:rsidP="005538C9">
            <w:pPr>
              <w:jc w:val="center"/>
              <w:rPr>
                <w:rFonts w:ascii="GHEA Grapalat" w:hAnsi="GHEA Grapalat"/>
                <w:sz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Молоко</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Calibri" w:hAnsi="Calibri" w:cs="Calibri"/>
                <w:sz w:val="20"/>
              </w:rPr>
            </w:pP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Молоко коровье чистое пастеризованное жирностью 3,2%, кислотностью не более 21Т, ГОСТ 13277-79 или аналог.</w:t>
            </w:r>
            <w:r>
              <w:rPr>
                <w:rFonts w:ascii="GHEA Grapalat" w:hAnsi="GHEA Grapalat"/>
                <w:sz w:val="16"/>
                <w:szCs w:val="16"/>
              </w:rPr>
              <w:br/>
              <w:t>Безопасность, маркировка и упаковка в картонную тару. Общие обязательные условия на продукт, согласно соответствующему решению Совета Евразийской экономической комиссии № 67 от 9 октября 2013 г. «О безопасности молока и молочной продукции» (ТС ТС 033/2013).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принятое Решением № 769 от 16.08.2006. Маркировка: читаемая.</w:t>
            </w:r>
            <w:r>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5538C9">
            <w:pPr>
              <w:jc w:val="center"/>
              <w:rPr>
                <w:rFonts w:ascii="GHEA Grapalat" w:hAnsi="GHEA Grapalat"/>
                <w:sz w:val="20"/>
                <w:lang w:val="en-US"/>
              </w:rPr>
            </w:pPr>
            <w:r>
              <w:rPr>
                <w:rFonts w:ascii="GHEA Grapalat" w:hAnsi="GHEA Grapalat"/>
                <w:sz w:val="20"/>
                <w:lang w:val="en-US"/>
              </w:rPr>
              <w:t>литр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rPr>
              <w:t>21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03142510</w:t>
            </w:r>
          </w:p>
          <w:p w:rsidR="004A183A" w:rsidRPr="00F953F4" w:rsidRDefault="004A183A" w:rsidP="005538C9">
            <w:pPr>
              <w:jc w:val="center"/>
              <w:rPr>
                <w:rFonts w:ascii="GHEA Grapalat" w:hAnsi="GHEA Grapalat"/>
                <w:sz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Куриные яйца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Calibri" w:hAnsi="Calibri" w:cs="Calibri"/>
                <w:sz w:val="20"/>
              </w:rPr>
            </w:pP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"Класс 02; Яичная таблица, рассортированная по массе одного яйца, срок годности 25 суток, АСТ 182-2012 или аналогичный.</w:t>
            </w:r>
            <w:r>
              <w:rPr>
                <w:rFonts w:ascii="GHEA Grapalat" w:hAnsi="GHEA Grapalat"/>
                <w:sz w:val="16"/>
                <w:szCs w:val="16"/>
              </w:rPr>
              <w:br/>
              <w:t xml:space="preserve">Общие обязательные условия для товара: безопасность, упаковка и маркировка, в соответствии с решением Комиссии Таможенного союза №880 от 09.12.2011 «О безопасности пищевой продукции» (ТС ТС 021/2011), Комиссия Таможенного союза №881 от 9 декабря 2011 г. «Пищевая продукция в части ее маркировки», принятых </w:t>
            </w:r>
            <w:r>
              <w:rPr>
                <w:rFonts w:ascii="GHEA Grapalat" w:hAnsi="GHEA Grapalat"/>
                <w:sz w:val="16"/>
                <w:szCs w:val="16"/>
              </w:rPr>
              <w:lastRenderedPageBreak/>
              <w:t>решением (ТС ТС 022/2011), Положением Комиссии Таможенного союза от 16 августа 2011 г. № 769 «О безопасности упаковки» (ТС ТС 005/2011 ) и Пищевая ценность куриных яиц ГОСТ 182-2012. Маркировка: читаемая.</w:t>
            </w:r>
            <w:r>
              <w:rPr>
                <w:rFonts w:ascii="GHEA Grapalat" w:hAnsi="GHEA Grapalat"/>
                <w:sz w:val="16"/>
                <w:szCs w:val="16"/>
              </w:rPr>
              <w:br/>
              <w:t>Срок годности не менее 90%.</w:t>
            </w:r>
            <w:r>
              <w:rPr>
                <w:rFonts w:ascii="GHEA Grapalat" w:hAnsi="GHEA Grapalat"/>
                <w:sz w:val="16"/>
                <w:szCs w:val="16"/>
              </w:rPr>
              <w:br/>
              <w:t xml:space="preserve"> Доставка осуществляется не реже двух раз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5538C9">
            <w:pPr>
              <w:jc w:val="center"/>
              <w:rPr>
                <w:rFonts w:ascii="GHEA Grapalat" w:hAnsi="GHEA Grapalat"/>
                <w:sz w:val="20"/>
                <w:lang w:val="en-US"/>
              </w:rPr>
            </w:pPr>
            <w:r>
              <w:rPr>
                <w:rFonts w:ascii="GHEA Grapalat" w:hAnsi="GHEA Grapalat"/>
                <w:sz w:val="20"/>
                <w:lang w:val="en-US"/>
              </w:rPr>
              <w:lastRenderedPageBreak/>
              <w:t>штука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4000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4000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rPr>
              <w:t>22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15551600</w:t>
            </w:r>
          </w:p>
          <w:p w:rsidR="004A183A" w:rsidRPr="00F953F4" w:rsidRDefault="004A183A" w:rsidP="005538C9">
            <w:pPr>
              <w:jc w:val="center"/>
              <w:rPr>
                <w:rFonts w:ascii="GHEA Grapalat" w:hAnsi="GHEA Grapalat"/>
                <w:sz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Йогурт 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Calibri" w:hAnsi="Calibri" w:cs="Calibri"/>
                <w:sz w:val="20"/>
              </w:rPr>
            </w:pP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Йогурт по АСТ 120-2005 или аналог этому стандарту -140) ОТ, упаковка: 1 кг: фольга оловянная, герметично закрытая, и прозрачный корж, крышка одноразовая.</w:t>
            </w:r>
            <w:r>
              <w:rPr>
                <w:rFonts w:ascii="GHEA Grapalat" w:hAnsi="GHEA Grapalat"/>
                <w:sz w:val="16"/>
                <w:szCs w:val="16"/>
              </w:rPr>
              <w:br/>
              <w:t>Безопасность, маркировка и упаковка - общие обязательные условия для продукта, согласно соответствующему решению Совета Евразийской экономической комиссии от 9 октября 2013 г. № 67 «О безопасности молока и молочной продукции» (ТС ТС 033/ 2013). Безопасность, упаковка и маркировка в соответствии с Решением Комиссии Таможенного союза от 09.12.2011 № 880 «О безопасности пищевой продукции» (ТС ТС 021/2011) и Решением Комиссии Таможенного союза от 09.12.2011 № 881 «О пищевой продукции: маркировка» (ТС ТС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(ТС ТС 029/2012), Регламент Комиссии Таможенного союза 2011 г. о безопасности упаковки (ТС ТС 005/2011) утв. Решением № 769 от 16 августа 2006 г. Маркировка: разборчивая.</w:t>
            </w:r>
            <w:r>
              <w:rPr>
                <w:rFonts w:ascii="GHEA Grapalat" w:hAnsi="GHEA Grapalat"/>
                <w:sz w:val="16"/>
                <w:szCs w:val="16"/>
              </w:rPr>
              <w:br/>
              <w:t xml:space="preserve"> Доставка осуществляется не реже одного раза в неделю.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r>
              <w:rPr>
                <w:rFonts w:ascii="GHEA Grapalat" w:hAnsi="GHEA Grapalat"/>
                <w:sz w:val="16"/>
                <w:szCs w:val="16"/>
              </w:rPr>
              <w:br/>
              <w:t>Доставка осуществляется за счет поставщика в соответствующие детские сады по указанным адресам посредством:</w:t>
            </w:r>
            <w:r>
              <w:rPr>
                <w:rFonts w:ascii="GHEA Grapalat" w:hAnsi="GHEA Grapalat"/>
                <w:sz w:val="16"/>
                <w:szCs w:val="16"/>
              </w:rPr>
              <w:br/>
              <w:t>* Для пищевых продуктов, определенных указанным решением.</w:t>
            </w:r>
            <w:r>
              <w:rPr>
                <w:rFonts w:ascii="GHEA Grapalat" w:hAnsi="GHEA Grapalat"/>
                <w:sz w:val="16"/>
                <w:szCs w:val="16"/>
              </w:rPr>
              <w:br/>
              <w:t xml:space="preserve">Указанный объем каждого товара является максимальным, </w:t>
            </w:r>
            <w:r>
              <w:rPr>
                <w:rFonts w:ascii="GHEA Grapalat" w:hAnsi="GHEA Grapalat"/>
                <w:sz w:val="16"/>
                <w:szCs w:val="16"/>
              </w:rPr>
              <w:lastRenderedPageBreak/>
              <w:t>он может быть уменьшен Покупателем с учетом фактического количества детей, посещающих детский сад в течение года, при этом финансирование будет обеспечено за фактически поставленный товар».</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lang w:val="en-US"/>
              </w:rPr>
              <w:lastRenderedPageBreak/>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250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r w:rsidR="004A183A" w:rsidTr="0023771D">
        <w:trPr>
          <w:trHeight w:val="246"/>
          <w:jc w:val="center"/>
        </w:trPr>
        <w:tc>
          <w:tcPr>
            <w:tcW w:w="6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r>
              <w:rPr>
                <w:rFonts w:ascii="GHEA Grapalat" w:hAnsi="GHEA Grapalat"/>
                <w:sz w:val="20"/>
              </w:rPr>
              <w:t>23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15614200</w:t>
            </w:r>
          </w:p>
          <w:p w:rsidR="004A183A" w:rsidRPr="00F953F4" w:rsidRDefault="004A183A" w:rsidP="005538C9">
            <w:pPr>
              <w:jc w:val="center"/>
              <w:rPr>
                <w:rFonts w:ascii="GHEA Grapalat" w:hAnsi="GHEA Grapalat"/>
                <w:sz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183A" w:rsidRPr="005538C9" w:rsidRDefault="004A183A" w:rsidP="005538C9">
            <w:pPr>
              <w:jc w:val="center"/>
              <w:rPr>
                <w:rFonts w:ascii="GHEA Grapalat" w:hAnsi="GHEA Grapalat"/>
                <w:sz w:val="16"/>
                <w:szCs w:val="16"/>
              </w:rPr>
            </w:pPr>
            <w:r w:rsidRPr="005538C9">
              <w:rPr>
                <w:rFonts w:ascii="GHEA Grapalat" w:hAnsi="GHEA Grapalat"/>
                <w:sz w:val="16"/>
                <w:szCs w:val="16"/>
              </w:rPr>
              <w:t>рис</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Calibri" w:hAnsi="Calibri" w:cs="Calibri"/>
                <w:sz w:val="20"/>
              </w:rPr>
            </w:pPr>
          </w:p>
        </w:tc>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4A183A" w:rsidRDefault="004A183A">
            <w:pPr>
              <w:rPr>
                <w:rFonts w:ascii="GHEA Grapalat" w:hAnsi="GHEA Grapalat"/>
                <w:sz w:val="16"/>
                <w:szCs w:val="16"/>
              </w:rPr>
            </w:pPr>
            <w:r>
              <w:rPr>
                <w:rFonts w:ascii="GHEA Grapalat" w:hAnsi="GHEA Grapalat"/>
                <w:sz w:val="16"/>
                <w:szCs w:val="16"/>
              </w:rPr>
              <w:t>Фасовка: не более 5 кг; Рис плющеный «Экстра» «высокого качества», разных оттенков белого или белого, чистый, с характерным вкусом риса, без запаха, без побочного привкуса, круглый, продолговатый сорт риса, влажность не более 15%, кислотность не более 2°Т, по ГОСТ 6292-93 или аналог.</w:t>
            </w:r>
            <w:r>
              <w:rPr>
                <w:rFonts w:ascii="GHEA Grapalat" w:hAnsi="GHEA Grapalat"/>
                <w:sz w:val="16"/>
                <w:szCs w:val="16"/>
              </w:rPr>
              <w:br/>
              <w:t>Общие обязательные условия на товар: безопасность, упаковка և маркировка в соответствии с решением Комиссии Таможенного союза № 880 от 09.12.2011 «О безопасности пищевой продукции» (ТС ТС 021/2011), Комиссии Таможенного союза № 881 от 9 декабря 2011 г. «Пищевая продукция для ее маркировки» (ТС ТС 022/2011), Решение № 769 Комиссии Таможенного союза от 16 августа 2011 г. (ТС ТС 005/2011), июль 2012 г. Совет Евразийской экономической комиссии «Требования к безопасности пищевых добавок, ароматизаторов и технологических вспомогательных средств», утвержденных решением № 58 от 20 (ТК ТС 029/2012), «О безопасности зерна», принятых решением Комиссии Таможенного союза № 874 от 09 декабря 2011/2011 гг. ) технические регламенты.</w:t>
            </w:r>
            <w:r>
              <w:rPr>
                <w:rFonts w:ascii="GHEA Grapalat" w:hAnsi="GHEA Grapalat"/>
                <w:sz w:val="16"/>
                <w:szCs w:val="16"/>
              </w:rPr>
              <w:br/>
              <w:t xml:space="preserve"> Доставка осуществляется не реже двух раз в месяц. Конкретный день доставки определяется Покупателем посредством предварительного заказа (не ранее, чем за 3 рабочих дня) по электронной почте. по почте или телефону.</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5538C9">
            <w:pPr>
              <w:jc w:val="center"/>
              <w:rPr>
                <w:rFonts w:ascii="GHEA Grapalat" w:hAnsi="GHEA Grapalat"/>
                <w:sz w:val="20"/>
                <w:lang w:val="en-US"/>
              </w:rPr>
            </w:pPr>
            <w:r>
              <w:rPr>
                <w:rFonts w:ascii="GHEA Grapalat" w:hAnsi="GHEA Grapalat"/>
                <w:sz w:val="20"/>
                <w:lang w:val="en-US"/>
              </w:rPr>
              <w:t>кг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A183A" w:rsidRPr="00F953F4" w:rsidRDefault="004A183A" w:rsidP="005538C9">
            <w:pPr>
              <w:jc w:val="center"/>
              <w:rPr>
                <w:rFonts w:ascii="GHEA Grapalat" w:hAnsi="GHEA Grapalat"/>
                <w:sz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500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65114A">
            <w:pPr>
              <w:jc w:val="center"/>
              <w:rPr>
                <w:rFonts w:ascii="GHEA Grapalat" w:hAnsi="GHEA Grapalat"/>
                <w:sz w:val="16"/>
              </w:rPr>
            </w:pPr>
            <w:r w:rsidRPr="004A183A">
              <w:rPr>
                <w:rFonts w:ascii="GHEA Grapalat" w:hAnsi="GHEA Grapalat"/>
                <w:sz w:val="16"/>
                <w:lang w:val="en-US"/>
              </w:rPr>
              <w:t xml:space="preserve">Г. </w:t>
            </w:r>
            <w:r w:rsidRPr="004A183A">
              <w:rPr>
                <w:rFonts w:ascii="GHEA Grapalat" w:hAnsi="GHEA Grapalat"/>
                <w:sz w:val="16"/>
              </w:rPr>
              <w:t>Ереван, 2-й переулок Шопрона</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4A183A" w:rsidRDefault="004A183A" w:rsidP="005538C9">
            <w:pPr>
              <w:jc w:val="center"/>
              <w:rPr>
                <w:rFonts w:ascii="GHEA Grapalat" w:hAnsi="GHEA Grapalat"/>
                <w:sz w:val="18"/>
                <w:szCs w:val="18"/>
              </w:rPr>
            </w:pPr>
            <w:r>
              <w:rPr>
                <w:rFonts w:ascii="GHEA Grapalat" w:hAnsi="GHEA Grapalat"/>
                <w:sz w:val="18"/>
                <w:szCs w:val="18"/>
              </w:rPr>
              <w:t>500</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4A183A" w:rsidRPr="004A183A" w:rsidRDefault="004A183A" w:rsidP="004A183A">
            <w:pPr>
              <w:jc w:val="center"/>
              <w:rPr>
                <w:rFonts w:ascii="GHEA Grapalat" w:hAnsi="GHEA Grapalat"/>
                <w:sz w:val="20"/>
                <w:lang w:val="en-US"/>
              </w:rPr>
            </w:pPr>
            <w:r>
              <w:rPr>
                <w:rFonts w:ascii="GHEA Grapalat" w:hAnsi="GHEA Grapalat"/>
                <w:sz w:val="20"/>
                <w:lang w:val="en-US"/>
              </w:rPr>
              <w:t>до</w:t>
            </w:r>
            <w:r>
              <w:rPr>
                <w:rFonts w:ascii="GHEA Grapalat" w:hAnsi="GHEA Grapalat"/>
                <w:sz w:val="20"/>
              </w:rPr>
              <w:t xml:space="preserve"> 20</w:t>
            </w:r>
            <w:r w:rsidRPr="00F953F4">
              <w:rPr>
                <w:rFonts w:ascii="GHEA Grapalat" w:hAnsi="GHEA Grapalat"/>
                <w:sz w:val="20"/>
              </w:rPr>
              <w:t>.</w:t>
            </w:r>
            <w:r>
              <w:rPr>
                <w:rFonts w:ascii="GHEA Grapalat" w:hAnsi="GHEA Grapalat"/>
                <w:sz w:val="20"/>
              </w:rPr>
              <w:t>06</w:t>
            </w:r>
            <w:r w:rsidRPr="00F953F4">
              <w:rPr>
                <w:rFonts w:ascii="GHEA Grapalat" w:hAnsi="GHEA Grapalat"/>
                <w:sz w:val="20"/>
              </w:rPr>
              <w:t xml:space="preserve">.2022 </w:t>
            </w:r>
            <w:r>
              <w:rPr>
                <w:rFonts w:ascii="GHEA Grapalat" w:hAnsi="GHEA Grapalat"/>
                <w:sz w:val="20"/>
                <w:lang w:val="en-US"/>
              </w:rPr>
              <w:t>г.</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2"/>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37"/>
        <w:gridCol w:w="1319"/>
        <w:gridCol w:w="999"/>
        <w:gridCol w:w="1001"/>
        <w:gridCol w:w="713"/>
        <w:gridCol w:w="857"/>
        <w:gridCol w:w="591"/>
        <w:gridCol w:w="606"/>
        <w:gridCol w:w="714"/>
        <w:gridCol w:w="848"/>
        <w:gridCol w:w="868"/>
        <w:gridCol w:w="859"/>
        <w:gridCol w:w="999"/>
        <w:gridCol w:w="859"/>
        <w:gridCol w:w="815"/>
      </w:tblGrid>
      <w:tr w:rsidR="00B138F3" w:rsidRPr="00B138F3" w:rsidTr="000D659C">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0D659C">
        <w:trPr>
          <w:trHeight w:val="747"/>
          <w:jc w:val="center"/>
        </w:trPr>
        <w:tc>
          <w:tcPr>
            <w:tcW w:w="172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3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1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29"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3"/>
              <w:t>**</w:t>
            </w:r>
          </w:p>
        </w:tc>
      </w:tr>
      <w:tr w:rsidR="00B138F3" w:rsidRPr="00B138F3" w:rsidTr="000D659C">
        <w:trPr>
          <w:trHeight w:val="594"/>
          <w:jc w:val="center"/>
        </w:trPr>
        <w:tc>
          <w:tcPr>
            <w:tcW w:w="1720" w:type="dxa"/>
          </w:tcPr>
          <w:p w:rsidR="00071D1C" w:rsidRPr="00B138F3" w:rsidRDefault="00071D1C" w:rsidP="00B46D58">
            <w:pPr>
              <w:widowControl w:val="0"/>
              <w:jc w:val="center"/>
              <w:rPr>
                <w:rFonts w:ascii="GHEA Grapalat" w:hAnsi="GHEA Grapalat"/>
                <w:sz w:val="16"/>
                <w:szCs w:val="16"/>
              </w:rPr>
            </w:pPr>
          </w:p>
        </w:tc>
        <w:tc>
          <w:tcPr>
            <w:tcW w:w="2137" w:type="dxa"/>
          </w:tcPr>
          <w:p w:rsidR="00071D1C" w:rsidRPr="00B138F3" w:rsidRDefault="00071D1C" w:rsidP="00B46D58">
            <w:pPr>
              <w:widowControl w:val="0"/>
              <w:jc w:val="center"/>
              <w:rPr>
                <w:rFonts w:ascii="GHEA Grapalat" w:hAnsi="GHEA Grapalat"/>
                <w:sz w:val="16"/>
                <w:szCs w:val="16"/>
              </w:rPr>
            </w:pPr>
          </w:p>
        </w:tc>
        <w:tc>
          <w:tcPr>
            <w:tcW w:w="1319" w:type="dxa"/>
          </w:tcPr>
          <w:p w:rsidR="00071D1C" w:rsidRPr="00B138F3" w:rsidRDefault="00071D1C" w:rsidP="00B46D58">
            <w:pPr>
              <w:widowControl w:val="0"/>
              <w:jc w:val="center"/>
              <w:rPr>
                <w:rFonts w:ascii="GHEA Grapalat" w:hAnsi="GHEA Grapalat"/>
                <w:sz w:val="16"/>
                <w:szCs w:val="16"/>
              </w:rPr>
            </w:pPr>
          </w:p>
        </w:tc>
        <w:tc>
          <w:tcPr>
            <w:tcW w:w="99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7"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5"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bookmarkStart w:id="3" w:name="_GoBack" w:colFirst="2" w:colLast="2"/>
            <w:r w:rsidRPr="000D659C">
              <w:rPr>
                <w:rFonts w:ascii="GHEA Grapalat" w:hAnsi="GHEA Grapalat"/>
                <w:sz w:val="16"/>
                <w:szCs w:val="16"/>
              </w:rPr>
              <w:t>1</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15421100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Растительное масло</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2</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15616000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Гречневая крупа</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3</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15851100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Макаронные изделия</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4</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15831000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Сахар</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5</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15531100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 xml:space="preserve">Масло </w:t>
            </w:r>
            <w:r w:rsidRPr="000D659C">
              <w:rPr>
                <w:rFonts w:ascii="GHEA Grapalat" w:hAnsi="GHEA Grapalat"/>
                <w:sz w:val="16"/>
                <w:szCs w:val="16"/>
              </w:rPr>
              <w:lastRenderedPageBreak/>
              <w:t>сливочное</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lastRenderedPageBreak/>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6</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15112180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lang w:val="en-US"/>
              </w:rPr>
            </w:pPr>
            <w:r w:rsidRPr="000D659C">
              <w:rPr>
                <w:rFonts w:ascii="GHEA Grapalat" w:hAnsi="GHEA Grapalat"/>
                <w:sz w:val="16"/>
                <w:szCs w:val="16"/>
                <w:lang w:val="en-US"/>
              </w:rPr>
              <w:t>Хлеб</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7</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15112150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Птица / Куриное бедро /</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8</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15111120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Птица / Куриная грудка /</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9</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03221100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Говядина</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15863200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Свекла /с 1 января по 1 июня/</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11</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15863200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 xml:space="preserve">Чай </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12</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03221410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яблоки</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13</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15331161</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Капуста /с 1 января по 1 июня/</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14</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15511200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lang w:val="en-US"/>
              </w:rPr>
              <w:t>лимон</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03142510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lang w:val="en-US"/>
              </w:rPr>
            </w:pPr>
            <w:r w:rsidRPr="000D659C">
              <w:rPr>
                <w:rFonts w:ascii="GHEA Grapalat" w:hAnsi="GHEA Grapalat"/>
                <w:sz w:val="16"/>
                <w:szCs w:val="16"/>
              </w:rPr>
              <w:t>Лук</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16</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15332412</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lang w:val="en-US"/>
              </w:rPr>
            </w:pPr>
            <w:r w:rsidRPr="000D659C">
              <w:rPr>
                <w:rFonts w:ascii="GHEA Grapalat" w:hAnsi="GHEA Grapalat"/>
                <w:sz w:val="16"/>
                <w:szCs w:val="16"/>
                <w:lang w:val="en-US"/>
              </w:rPr>
              <w:t>Сода</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17</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15551600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lang w:val="en-US"/>
              </w:rPr>
            </w:pPr>
            <w:r w:rsidRPr="000D659C">
              <w:rPr>
                <w:rFonts w:ascii="GHEA Grapalat" w:hAnsi="GHEA Grapalat"/>
                <w:sz w:val="16"/>
                <w:szCs w:val="16"/>
                <w:lang w:val="en-US"/>
              </w:rPr>
              <w:t>нарине</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18</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15542100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 xml:space="preserve">Овсяные </w:t>
            </w:r>
            <w:r w:rsidRPr="000D659C">
              <w:rPr>
                <w:rFonts w:ascii="GHEA Grapalat" w:hAnsi="GHEA Grapalat"/>
                <w:sz w:val="16"/>
                <w:szCs w:val="16"/>
              </w:rPr>
              <w:lastRenderedPageBreak/>
              <w:t>хлопья</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lastRenderedPageBreak/>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19</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03222128</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творог</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20</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15511200</w:t>
            </w:r>
          </w:p>
          <w:p w:rsidR="000D659C" w:rsidRPr="000D659C" w:rsidRDefault="000D659C" w:rsidP="000D659C">
            <w:pPr>
              <w:widowControl w:val="0"/>
              <w:jc w:val="center"/>
              <w:rPr>
                <w:rFonts w:ascii="GHEA Grapalat" w:hAnsi="GHEA Grapalat"/>
                <w:sz w:val="16"/>
                <w:szCs w:val="16"/>
              </w:rPr>
            </w:pP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Молоко</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21</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03142510</w:t>
            </w:r>
          </w:p>
          <w:p w:rsidR="000D659C" w:rsidRPr="000D659C" w:rsidRDefault="000D659C" w:rsidP="000D659C">
            <w:pPr>
              <w:widowControl w:val="0"/>
              <w:jc w:val="center"/>
              <w:rPr>
                <w:rFonts w:ascii="GHEA Grapalat" w:hAnsi="GHEA Grapalat"/>
                <w:sz w:val="16"/>
                <w:szCs w:val="16"/>
              </w:rPr>
            </w:pP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Куриные яйца</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22</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15551600</w:t>
            </w:r>
          </w:p>
          <w:p w:rsidR="000D659C" w:rsidRPr="000D659C" w:rsidRDefault="000D659C" w:rsidP="000D659C">
            <w:pPr>
              <w:widowControl w:val="0"/>
              <w:jc w:val="center"/>
              <w:rPr>
                <w:rFonts w:ascii="GHEA Grapalat" w:hAnsi="GHEA Grapalat"/>
                <w:sz w:val="16"/>
                <w:szCs w:val="16"/>
              </w:rPr>
            </w:pP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Йогурт 3</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tr w:rsidR="000D659C" w:rsidRPr="00F953F4" w:rsidTr="007D7969">
        <w:trPr>
          <w:trHeight w:val="404"/>
          <w:jc w:val="center"/>
        </w:trPr>
        <w:tc>
          <w:tcPr>
            <w:tcW w:w="1720"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23</w:t>
            </w: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15614200</w:t>
            </w:r>
          </w:p>
          <w:p w:rsidR="000D659C" w:rsidRPr="000D659C" w:rsidRDefault="000D659C" w:rsidP="000D659C">
            <w:pPr>
              <w:widowControl w:val="0"/>
              <w:jc w:val="center"/>
              <w:rPr>
                <w:rFonts w:ascii="GHEA Grapalat" w:hAnsi="GHEA Grapalat"/>
                <w:sz w:val="16"/>
                <w:szCs w:val="16"/>
              </w:rPr>
            </w:pP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pStyle w:val="BodyTextIndent2"/>
              <w:widowControl w:val="0"/>
              <w:spacing w:after="120"/>
              <w:ind w:firstLine="0"/>
              <w:jc w:val="left"/>
              <w:rPr>
                <w:rFonts w:ascii="GHEA Grapalat" w:hAnsi="GHEA Grapalat"/>
                <w:sz w:val="16"/>
                <w:szCs w:val="16"/>
              </w:rPr>
            </w:pPr>
            <w:r w:rsidRPr="000D659C">
              <w:rPr>
                <w:rFonts w:ascii="GHEA Grapalat" w:hAnsi="GHEA Grapalat"/>
                <w:sz w:val="16"/>
                <w:szCs w:val="16"/>
              </w:rPr>
              <w:t>рис</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0D659C" w:rsidRPr="000D659C" w:rsidRDefault="000D659C" w:rsidP="000D659C">
            <w:pPr>
              <w:widowControl w:val="0"/>
              <w:jc w:val="center"/>
              <w:rPr>
                <w:rFonts w:ascii="GHEA Grapalat" w:hAnsi="GHEA Grapalat"/>
                <w:sz w:val="16"/>
                <w:szCs w:val="16"/>
              </w:rPr>
            </w:pPr>
            <w:r w:rsidRPr="000D659C">
              <w:rPr>
                <w:rFonts w:ascii="GHEA Grapalat" w:hAnsi="GHEA Grapalat"/>
                <w:sz w:val="16"/>
                <w:szCs w:val="16"/>
              </w:rPr>
              <w:t>100%</w:t>
            </w:r>
          </w:p>
        </w:tc>
      </w:tr>
      <w:bookmarkEnd w:id="3"/>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0AE" w:rsidRDefault="005310AE">
      <w:r>
        <w:separator/>
      </w:r>
    </w:p>
  </w:endnote>
  <w:endnote w:type="continuationSeparator" w:id="0">
    <w:p w:rsidR="005310AE" w:rsidRDefault="00531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5538C9" w:rsidRPr="00C861E9" w:rsidRDefault="005538C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D659C">
          <w:rPr>
            <w:rFonts w:ascii="GHEA Grapalat" w:hAnsi="GHEA Grapalat"/>
            <w:noProof/>
            <w:sz w:val="24"/>
            <w:szCs w:val="24"/>
          </w:rPr>
          <w:t>107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0AE" w:rsidRDefault="005310AE">
      <w:r>
        <w:separator/>
      </w:r>
    </w:p>
  </w:footnote>
  <w:footnote w:type="continuationSeparator" w:id="0">
    <w:p w:rsidR="005310AE" w:rsidRDefault="005310AE">
      <w:r>
        <w:continuationSeparator/>
      </w:r>
    </w:p>
  </w:footnote>
  <w:footnote w:id="1">
    <w:p w:rsidR="005538C9" w:rsidRPr="008842CE" w:rsidRDefault="005538C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538C9" w:rsidRPr="000811C1" w:rsidRDefault="005538C9">
      <w:pPr>
        <w:pStyle w:val="FootnoteText"/>
        <w:rPr>
          <w:lang w:val="af-ZA"/>
        </w:rPr>
      </w:pPr>
    </w:p>
  </w:footnote>
  <w:footnote w:id="2">
    <w:p w:rsidR="005538C9" w:rsidRPr="008E4439" w:rsidRDefault="005538C9"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538C9" w:rsidRPr="000811C1" w:rsidRDefault="005538C9" w:rsidP="0027573B">
      <w:pPr>
        <w:pStyle w:val="FootnoteText"/>
        <w:rPr>
          <w:rFonts w:ascii="Sylfaen" w:hAnsi="Sylfaen"/>
          <w:sz w:val="18"/>
          <w:szCs w:val="18"/>
        </w:rPr>
      </w:pPr>
    </w:p>
  </w:footnote>
  <w:footnote w:id="3">
    <w:p w:rsidR="005538C9" w:rsidRPr="00A31673" w:rsidRDefault="005538C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5538C9" w:rsidRPr="008416BA" w:rsidRDefault="005538C9"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538C9" w:rsidRDefault="005538C9" w:rsidP="006B3E56">
      <w:pPr>
        <w:jc w:val="both"/>
      </w:pPr>
    </w:p>
    <w:p w:rsidR="005538C9" w:rsidRPr="008B70EB" w:rsidRDefault="005538C9"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538C9" w:rsidRPr="008B70EB" w:rsidRDefault="005538C9"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538C9" w:rsidRPr="008B70EB" w:rsidRDefault="005538C9"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538C9" w:rsidRDefault="005538C9" w:rsidP="00637230">
      <w:pPr>
        <w:jc w:val="both"/>
        <w:rPr>
          <w:rFonts w:asciiTheme="minorHAnsi" w:hAnsiTheme="minorHAnsi"/>
          <w:lang w:val="af-ZA"/>
        </w:rPr>
      </w:pPr>
    </w:p>
  </w:footnote>
  <w:footnote w:id="5">
    <w:p w:rsidR="005538C9" w:rsidRPr="00DC619D" w:rsidRDefault="005538C9"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rsidR="005538C9" w:rsidRPr="00D3436F" w:rsidRDefault="005538C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538C9" w:rsidRPr="00D3436F" w:rsidRDefault="005538C9">
      <w:pPr>
        <w:pStyle w:val="FootnoteText"/>
        <w:rPr>
          <w:lang w:val="es-ES"/>
        </w:rPr>
      </w:pPr>
    </w:p>
  </w:footnote>
  <w:footnote w:id="7">
    <w:p w:rsidR="005538C9" w:rsidRPr="008842CE" w:rsidRDefault="005538C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5538C9" w:rsidRPr="008842CE" w:rsidRDefault="005538C9" w:rsidP="003D2FE2">
      <w:pPr>
        <w:pStyle w:val="FootnoteText"/>
        <w:jc w:val="both"/>
        <w:rPr>
          <w:rFonts w:ascii="GHEA Grapalat" w:hAnsi="GHEA Grapalat"/>
        </w:rPr>
      </w:pPr>
    </w:p>
  </w:footnote>
  <w:footnote w:id="8">
    <w:p w:rsidR="005538C9" w:rsidRPr="008842CE" w:rsidRDefault="005538C9" w:rsidP="003D2FE2">
      <w:pPr>
        <w:pStyle w:val="FootnoteText"/>
        <w:jc w:val="both"/>
      </w:pPr>
    </w:p>
  </w:footnote>
  <w:footnote w:id="9">
    <w:p w:rsidR="005538C9" w:rsidRPr="008842CE" w:rsidRDefault="005538C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5538C9" w:rsidRPr="008842CE" w:rsidRDefault="005538C9" w:rsidP="000A214C">
      <w:pPr>
        <w:pStyle w:val="FootnoteText"/>
        <w:jc w:val="both"/>
        <w:rPr>
          <w:rFonts w:ascii="GHEA Grapalat" w:hAnsi="GHEA Grapalat"/>
        </w:rPr>
      </w:pPr>
    </w:p>
  </w:footnote>
  <w:footnote w:id="10">
    <w:p w:rsidR="005538C9" w:rsidRPr="008842CE" w:rsidRDefault="005538C9" w:rsidP="000A214C">
      <w:pPr>
        <w:pStyle w:val="FootnoteText"/>
        <w:jc w:val="both"/>
      </w:pPr>
    </w:p>
  </w:footnote>
  <w:footnote w:id="11">
    <w:p w:rsidR="005538C9" w:rsidRPr="008842CE" w:rsidRDefault="005538C9"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5538C9" w:rsidRPr="00D3436F" w:rsidRDefault="005538C9"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5538C9" w:rsidRPr="008842CE" w:rsidRDefault="005538C9"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5538C9" w:rsidRPr="00D3436F" w:rsidRDefault="005538C9">
      <w:pPr>
        <w:pStyle w:val="FootnoteText"/>
        <w:rPr>
          <w:lang w:val="hy-AM"/>
        </w:rPr>
      </w:pPr>
    </w:p>
  </w:footnote>
  <w:footnote w:id="14">
    <w:p w:rsidR="005538C9" w:rsidRPr="008842CE" w:rsidRDefault="005538C9"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5538C9" w:rsidRPr="00E85250" w:rsidRDefault="005538C9" w:rsidP="00D90640">
      <w:pPr>
        <w:widowControl w:val="0"/>
        <w:spacing w:after="160" w:line="360" w:lineRule="auto"/>
        <w:ind w:firstLine="709"/>
        <w:jc w:val="both"/>
        <w:rPr>
          <w:rFonts w:ascii="GHEA Grapalat" w:hAnsi="GHEA Grapalat"/>
          <w:lang w:val="hy-AM"/>
        </w:rPr>
      </w:pPr>
    </w:p>
    <w:p w:rsidR="005538C9" w:rsidRPr="00D3436F" w:rsidRDefault="005538C9">
      <w:pPr>
        <w:pStyle w:val="FootnoteText"/>
        <w:rPr>
          <w:lang w:val="hy-AM"/>
        </w:rPr>
      </w:pPr>
    </w:p>
  </w:footnote>
  <w:footnote w:id="15">
    <w:p w:rsidR="005538C9" w:rsidRPr="00402BC3" w:rsidRDefault="005538C9"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538C9" w:rsidRPr="00552088" w:rsidRDefault="005538C9"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538C9" w:rsidRPr="00D3436F" w:rsidRDefault="005538C9">
      <w:pPr>
        <w:pStyle w:val="FootnoteText"/>
        <w:rPr>
          <w:lang w:val="hy-AM"/>
        </w:rPr>
      </w:pPr>
    </w:p>
  </w:footnote>
  <w:footnote w:id="16">
    <w:p w:rsidR="005538C9" w:rsidRPr="008842CE" w:rsidRDefault="005538C9"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5538C9" w:rsidRPr="00D3436F" w:rsidRDefault="005538C9">
      <w:pPr>
        <w:pStyle w:val="FootnoteText"/>
        <w:rPr>
          <w:lang w:val="hy-AM"/>
        </w:rPr>
      </w:pPr>
    </w:p>
  </w:footnote>
  <w:footnote w:id="17">
    <w:p w:rsidR="005538C9" w:rsidRPr="00D3436F" w:rsidRDefault="005538C9"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5538C9" w:rsidRPr="008842CE" w:rsidRDefault="005538C9"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538C9" w:rsidRPr="00D3436F" w:rsidRDefault="005538C9">
      <w:pPr>
        <w:pStyle w:val="FootnoteText"/>
        <w:rPr>
          <w:lang w:val="hy-AM"/>
        </w:rPr>
      </w:pPr>
    </w:p>
  </w:footnote>
  <w:footnote w:id="19">
    <w:p w:rsidR="005538C9" w:rsidRPr="00E861BF" w:rsidRDefault="005538C9"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0">
    <w:p w:rsidR="005538C9" w:rsidRPr="00C84B20" w:rsidRDefault="005538C9" w:rsidP="00B64ECA">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5538C9" w:rsidRDefault="005538C9"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5538C9" w:rsidRPr="00E861BF" w:rsidRDefault="005538C9"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1">
    <w:p w:rsidR="005538C9" w:rsidRPr="00E861BF" w:rsidRDefault="005538C9" w:rsidP="008842CE">
      <w:pPr>
        <w:pStyle w:val="FootnoteText"/>
        <w:widowControl w:val="0"/>
        <w:jc w:val="both"/>
        <w:rPr>
          <w:rFonts w:ascii="GHEA Grapalat" w:hAnsi="GHEA Grapalat"/>
          <w:i/>
        </w:rPr>
      </w:pPr>
      <w:r w:rsidRPr="008842CE">
        <w:rPr>
          <w:rFonts w:ascii="GHEA Grapalat" w:hAnsi="GHEA Grapalat"/>
          <w:i/>
        </w:rPr>
        <w:t>.</w:t>
      </w:r>
    </w:p>
  </w:footnote>
  <w:footnote w:id="22">
    <w:p w:rsidR="005538C9" w:rsidRPr="008842CE" w:rsidRDefault="005538C9"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rsidR="005538C9" w:rsidRPr="008842CE" w:rsidRDefault="005538C9"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639"/>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59C"/>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83A"/>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10AE"/>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8C9"/>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B37"/>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97C"/>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0C5"/>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56F"/>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4A8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A24"/>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1FF6"/>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8CA"/>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4310"/>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ACE"/>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A5391B5-EEC5-4BF1-BF47-23729054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33393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26090">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16903-0B24-4373-9C92-EED1825DE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1696</TotalTime>
  <Pages>110</Pages>
  <Words>24704</Words>
  <Characters>140818</Characters>
  <Application>Microsoft Office Word</Application>
  <DocSecurity>0</DocSecurity>
  <Lines>1173</Lines>
  <Paragraphs>330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165192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957</cp:revision>
  <cp:lastPrinted>2018-02-16T07:12:00Z</cp:lastPrinted>
  <dcterms:created xsi:type="dcterms:W3CDTF">2019-10-28T07:04:00Z</dcterms:created>
  <dcterms:modified xsi:type="dcterms:W3CDTF">2022-03-22T12:17:00Z</dcterms:modified>
</cp:coreProperties>
</file>